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C3" w:rsidRPr="009D201D" w:rsidRDefault="00B647C3"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bookmarkStart w:id="0" w:name="_GoBack"/>
      <w:bookmarkEnd w:id="0"/>
      <w:r w:rsidRPr="009D201D">
        <w:rPr>
          <w:rFonts w:ascii="Arial" w:hAnsi="Arial" w:cs="Arial"/>
          <w:sz w:val="22"/>
        </w:rPr>
        <w:tab/>
      </w:r>
      <w:r w:rsidRPr="008A74FC">
        <w:rPr>
          <w:rFonts w:ascii="Arial" w:hAnsi="Arial" w:cs="Arial"/>
          <w:sz w:val="24"/>
        </w:rPr>
        <w:t>PŘÍLOHA Č. 1 ZADÁVACÍ DOKUMENTACE</w:t>
      </w:r>
    </w:p>
    <w:p w:rsidR="00B647C3" w:rsidRPr="009D201D" w:rsidRDefault="00B647C3" w:rsidP="00C2036B">
      <w:pPr>
        <w:spacing w:line="280" w:lineRule="atLeast"/>
        <w:ind w:left="0"/>
        <w:rPr>
          <w:rFonts w:ascii="Arial" w:hAnsi="Arial" w:cs="Arial"/>
          <w:b/>
          <w:bCs/>
          <w:szCs w:val="32"/>
        </w:rPr>
      </w:pPr>
    </w:p>
    <w:p w:rsidR="00B647C3" w:rsidRPr="009D201D" w:rsidRDefault="00B647C3"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B647C3" w:rsidRPr="009D201D" w:rsidRDefault="00B647C3"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KUPUJÍCÍ:</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Masarykova univerzita, Přírodovědecká fakulta </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 xml:space="preserve">se sídlem </w:t>
      </w:r>
      <w:r w:rsidR="00832E37">
        <w:rPr>
          <w:rFonts w:ascii="Arial" w:hAnsi="Arial" w:cs="Arial"/>
          <w:sz w:val="20"/>
          <w:szCs w:val="20"/>
        </w:rPr>
        <w:t>Kotlářská 627/2, 611 37, Brno</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IČ: 00216224</w:t>
      </w:r>
    </w:p>
    <w:p w:rsidR="00B647C3" w:rsidRPr="009D201D" w:rsidRDefault="00B647C3" w:rsidP="00832E37">
      <w:pPr>
        <w:spacing w:line="280" w:lineRule="atLeast"/>
        <w:rPr>
          <w:rFonts w:ascii="Arial" w:hAnsi="Arial" w:cs="Arial"/>
          <w:sz w:val="20"/>
        </w:rPr>
      </w:pPr>
      <w:r w:rsidRPr="009D201D">
        <w:rPr>
          <w:rFonts w:ascii="Arial" w:hAnsi="Arial" w:cs="Arial"/>
          <w:sz w:val="20"/>
        </w:rPr>
        <w:t>DIČ: CZ00216224</w:t>
      </w:r>
    </w:p>
    <w:p w:rsidR="001B658D" w:rsidRPr="009D201D" w:rsidRDefault="00B647C3"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doc. RNDr. Jaromírem Leichmannem, Dr., děkanem</w:t>
      </w:r>
    </w:p>
    <w:p w:rsidR="00B647C3" w:rsidRPr="009D201D" w:rsidRDefault="001B658D" w:rsidP="00C2036B">
      <w:pPr>
        <w:spacing w:line="280" w:lineRule="atLeast"/>
        <w:rPr>
          <w:rFonts w:ascii="Arial" w:hAnsi="Arial" w:cs="Arial"/>
          <w:sz w:val="20"/>
        </w:rPr>
      </w:pPr>
      <w:r w:rsidRPr="009D201D">
        <w:rPr>
          <w:rFonts w:ascii="Arial" w:hAnsi="Arial" w:cs="Arial"/>
          <w:kern w:val="36"/>
          <w:sz w:val="20"/>
          <w:lang w:eastAsia="cs-CZ"/>
        </w:rPr>
        <w:t>kontaktní osoba: Mgr. Monika Fialová, mfialova</w:t>
      </w:r>
      <w:r w:rsidRPr="00ED31D7">
        <w:rPr>
          <w:rFonts w:ascii="Arial" w:hAnsi="Arial" w:cs="Arial"/>
          <w:kern w:val="36"/>
          <w:sz w:val="20"/>
          <w:lang w:val="de-DE" w:eastAsia="cs-CZ"/>
        </w:rPr>
        <w:t>@</w:t>
      </w:r>
      <w:r w:rsidRPr="009D201D">
        <w:rPr>
          <w:rFonts w:ascii="Arial" w:hAnsi="Arial" w:cs="Arial"/>
          <w:kern w:val="36"/>
          <w:sz w:val="20"/>
          <w:lang w:eastAsia="cs-CZ"/>
        </w:rPr>
        <w:t xml:space="preserve">sci.muni.cz </w:t>
      </w:r>
      <w:r w:rsidR="00B647C3" w:rsidRPr="009D201D">
        <w:rPr>
          <w:rFonts w:ascii="Arial" w:hAnsi="Arial" w:cs="Arial"/>
          <w:kern w:val="36"/>
          <w:sz w:val="20"/>
          <w:lang w:eastAsia="cs-CZ"/>
        </w:rPr>
        <w:t xml:space="preserve"> </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permStart w:id="1719405447" w:edGrp="everyone"/>
      <w:r w:rsidRPr="009D201D">
        <w:rPr>
          <w:rFonts w:ascii="Arial" w:hAnsi="Arial" w:cs="Arial"/>
          <w:b/>
          <w:bCs/>
          <w:sz w:val="20"/>
        </w:rPr>
        <w:t>PRODÁVAJÍCÍ:</w:t>
      </w:r>
    </w:p>
    <w:bookmarkStart w:id="1" w:name="Text1"/>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p>
    <w:p w:rsidR="00B647C3" w:rsidRPr="009D201D" w:rsidRDefault="00B647C3" w:rsidP="00C2036B">
      <w:pPr>
        <w:spacing w:line="280" w:lineRule="atLeast"/>
        <w:rPr>
          <w:rFonts w:ascii="Arial" w:hAnsi="Arial" w:cs="Arial"/>
          <w:sz w:val="20"/>
        </w:rPr>
      </w:pPr>
      <w:r w:rsidRPr="009D201D">
        <w:rPr>
          <w:rFonts w:ascii="Arial" w:hAnsi="Arial" w:cs="Arial"/>
          <w:sz w:val="20"/>
        </w:rPr>
        <w:t>IČ</w:t>
      </w:r>
      <w:bookmarkStart w:id="2"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 DIČ</w:t>
      </w:r>
      <w:bookmarkStart w:id="3"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r w:rsidRPr="009D201D">
        <w:rPr>
          <w:rFonts w:ascii="Arial" w:hAnsi="Arial" w:cs="Arial"/>
          <w:sz w:val="20"/>
        </w:rPr>
        <w:t>,</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se sídlem </w:t>
      </w:r>
      <w:bookmarkStart w:id="4"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5"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r w:rsidRPr="009D201D">
        <w:rPr>
          <w:rFonts w:ascii="Arial" w:hAnsi="Arial" w:cs="Arial"/>
          <w:sz w:val="20"/>
        </w:rPr>
        <w:t xml:space="preserve"> soudem </w:t>
      </w:r>
      <w:bookmarkStart w:id="6"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v oddílu </w:t>
      </w:r>
      <w:bookmarkStart w:id="7"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r w:rsidRPr="009D201D">
        <w:rPr>
          <w:rFonts w:ascii="Arial" w:hAnsi="Arial" w:cs="Arial"/>
          <w:sz w:val="20"/>
        </w:rPr>
        <w:t xml:space="preserve">, vložce </w:t>
      </w:r>
      <w:bookmarkStart w:id="8"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jednající  </w:t>
      </w:r>
      <w:bookmarkStart w:id="9"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kontaktní osoba </w:t>
      </w:r>
      <w:bookmarkStart w:id="10"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0"/>
    </w:p>
    <w:permEnd w:id="1719405447"/>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2.1</w:t>
      </w:r>
      <w:r>
        <w:rPr>
          <w:rFonts w:ascii="Arial" w:hAnsi="Arial" w:cs="Arial"/>
          <w:sz w:val="20"/>
        </w:rPr>
        <w:tab/>
      </w:r>
      <w:r w:rsidR="00B647C3" w:rsidRPr="009D201D">
        <w:rPr>
          <w:rFonts w:ascii="Arial" w:hAnsi="Arial" w:cs="Arial"/>
          <w:sz w:val="20"/>
        </w:rPr>
        <w:t>Kupující je řešitelem projektu s názvem Regionální VaV centrum pro nízkonákladové plazmové a nanotechnologické povrchové úpravy reg.č. CZ.1.05/2.1.00/03.0086 a příjemcem podpory na uvedený projekt z Operačního programu Výzkum a vývoj pro inovace (dále jen „VaVpI“).</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2.2</w:t>
      </w:r>
      <w:r>
        <w:rPr>
          <w:rFonts w:ascii="Arial" w:hAnsi="Arial" w:cs="Arial"/>
          <w:sz w:val="20"/>
        </w:rPr>
        <w:tab/>
      </w:r>
      <w:r w:rsidR="00B647C3" w:rsidRPr="009D201D">
        <w:rPr>
          <w:rFonts w:ascii="Arial" w:hAnsi="Arial" w:cs="Arial"/>
          <w:sz w:val="20"/>
        </w:rPr>
        <w:t>Smluvní strany tímto prohlašují, že je jim známa povinnost dodržet požadavky na publicitu v rámci programů strukturálních fondů stanovené v čl. 9 nařízení Komise (ES) č. 1828/2006 a Pravidel pro publicitu v rámci OP VaVpI a to ve všech relevantních dokumentech týkajících se předmětu plnění této smlouvy.</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2.3</w:t>
      </w:r>
      <w:r>
        <w:rPr>
          <w:rFonts w:ascii="Arial" w:hAnsi="Arial" w:cs="Arial"/>
          <w:sz w:val="20"/>
        </w:rPr>
        <w:tab/>
      </w:r>
      <w:r w:rsidR="00B647C3" w:rsidRPr="009D201D">
        <w:rPr>
          <w:rFonts w:ascii="Arial" w:hAnsi="Arial" w:cs="Arial"/>
          <w:sz w:val="20"/>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w:t>
      </w:r>
      <w:r w:rsidR="003E70C5" w:rsidRPr="009D201D">
        <w:rPr>
          <w:rFonts w:ascii="Arial" w:hAnsi="Arial" w:cs="Arial"/>
          <w:sz w:val="20"/>
        </w:rPr>
        <w:t xml:space="preserve"> </w:t>
      </w:r>
      <w:r w:rsidR="00B647C3" w:rsidRPr="009D201D">
        <w:rPr>
          <w:rFonts w:ascii="Arial" w:hAnsi="Arial" w:cs="Arial"/>
          <w:sz w:val="20"/>
        </w:rPr>
        <w:t>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w:t>
      </w:r>
      <w:r w:rsidR="003E70C5" w:rsidRPr="009D201D">
        <w:rPr>
          <w:rFonts w:ascii="Arial" w:hAnsi="Arial" w:cs="Arial"/>
          <w:sz w:val="20"/>
        </w:rPr>
        <w:t xml:space="preserve"> </w:t>
      </w:r>
      <w:r w:rsidR="00B647C3" w:rsidRPr="009D201D">
        <w:rPr>
          <w:rFonts w:ascii="Arial" w:hAnsi="Arial" w:cs="Arial"/>
          <w:sz w:val="20"/>
        </w:rPr>
        <w:t>zavázat také své případné subdodavatele.</w:t>
      </w:r>
    </w:p>
    <w:p w:rsidR="00B647C3"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2.4.</w:t>
      </w:r>
      <w:r>
        <w:rPr>
          <w:rFonts w:ascii="Arial" w:hAnsi="Arial" w:cs="Arial"/>
          <w:sz w:val="20"/>
        </w:rPr>
        <w:tab/>
      </w:r>
      <w:r>
        <w:rPr>
          <w:rFonts w:ascii="Arial" w:hAnsi="Arial" w:cs="Arial"/>
          <w:sz w:val="20"/>
        </w:rPr>
        <w:tab/>
      </w:r>
      <w:r w:rsidR="00B647C3" w:rsidRPr="009D201D">
        <w:rPr>
          <w:rFonts w:ascii="Arial" w:hAnsi="Arial" w:cs="Arial"/>
          <w:sz w:val="20"/>
        </w:rPr>
        <w:t>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780655" w:rsidRPr="00780655" w:rsidRDefault="00780655" w:rsidP="00780655"/>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rsidR="00B647C3" w:rsidRPr="009D201D" w:rsidRDefault="00B647C3" w:rsidP="005C2683">
      <w:pPr>
        <w:pStyle w:val="Nadpis2"/>
        <w:numPr>
          <w:ilvl w:val="0"/>
          <w:numId w:val="0"/>
          <w:ins w:id="11"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Předmětem této smlouvy je</w:t>
      </w:r>
      <w:r w:rsidR="00ED49E5">
        <w:rPr>
          <w:rFonts w:ascii="Arial" w:hAnsi="Arial" w:cs="Arial"/>
          <w:sz w:val="20"/>
        </w:rPr>
        <w:t xml:space="preserve"> koupě</w:t>
      </w:r>
      <w:r w:rsidR="001D11FA" w:rsidRPr="001D11FA">
        <w:rPr>
          <w:rFonts w:ascii="Arial" w:hAnsi="Arial" w:cs="Arial"/>
          <w:sz w:val="20"/>
        </w:rPr>
        <w:t xml:space="preserve"> plazmov</w:t>
      </w:r>
      <w:r w:rsidR="001D11FA">
        <w:rPr>
          <w:rFonts w:ascii="Arial" w:hAnsi="Arial" w:cs="Arial"/>
          <w:sz w:val="20"/>
        </w:rPr>
        <w:t>ého</w:t>
      </w:r>
      <w:r w:rsidR="001D11FA" w:rsidRPr="001D11FA">
        <w:rPr>
          <w:rFonts w:ascii="Arial" w:hAnsi="Arial" w:cs="Arial"/>
          <w:sz w:val="20"/>
        </w:rPr>
        <w:t xml:space="preserve"> reaktor</w:t>
      </w:r>
      <w:r w:rsidR="001D11FA">
        <w:rPr>
          <w:rFonts w:ascii="Arial" w:hAnsi="Arial" w:cs="Arial"/>
          <w:sz w:val="20"/>
        </w:rPr>
        <w:t>u</w:t>
      </w:r>
      <w:r w:rsidR="001D11FA" w:rsidRPr="001D11FA">
        <w:rPr>
          <w:rFonts w:ascii="Arial" w:hAnsi="Arial" w:cs="Arial"/>
          <w:sz w:val="20"/>
        </w:rPr>
        <w:t xml:space="preserve"> umožňující in-line povrchovou úpravu, resp. in-line povrchovou aktivaci polymerních fólií využitím teplotně nerovnovážného plazmatu generovaného při atmosférickém tlaku</w:t>
      </w:r>
      <w:r w:rsidR="0048730F" w:rsidRPr="0048730F">
        <w:rPr>
          <w:rFonts w:ascii="Arial" w:hAnsi="Arial" w:cs="Arial"/>
          <w:sz w:val="20"/>
        </w:rPr>
        <w:t>.</w:t>
      </w:r>
      <w:r w:rsidR="0048730F">
        <w:rPr>
          <w:rFonts w:ascii="Arial" w:hAnsi="Arial" w:cs="Arial"/>
          <w:sz w:val="20"/>
        </w:rPr>
        <w:t xml:space="preserve"> </w:t>
      </w:r>
      <w:r w:rsidRPr="009D201D">
        <w:rPr>
          <w:rFonts w:ascii="Arial" w:hAnsi="Arial" w:cs="Arial"/>
          <w:sz w:val="20"/>
        </w:rPr>
        <w:t>Předmět plnění je</w:t>
      </w:r>
      <w:r w:rsidR="0048730F">
        <w:rPr>
          <w:rFonts w:ascii="Arial" w:hAnsi="Arial" w:cs="Arial"/>
          <w:sz w:val="20"/>
        </w:rPr>
        <w:t xml:space="preserve"> blíže</w:t>
      </w:r>
      <w:r w:rsidRPr="009D201D">
        <w:rPr>
          <w:rFonts w:ascii="Arial" w:hAnsi="Arial" w:cs="Arial"/>
          <w:sz w:val="20"/>
        </w:rPr>
        <w:t xml:space="preserve"> specifikovaný v příloze č. 1 Smlouvy (dále jako </w:t>
      </w:r>
      <w:r w:rsidR="00596D8D" w:rsidRPr="009D201D">
        <w:rPr>
          <w:rFonts w:ascii="Arial" w:hAnsi="Arial" w:cs="Arial"/>
          <w:sz w:val="20"/>
        </w:rPr>
        <w:t xml:space="preserve">“dodávka“, </w:t>
      </w:r>
      <w:r w:rsidRPr="009D201D">
        <w:rPr>
          <w:rFonts w:ascii="Arial" w:hAnsi="Arial" w:cs="Arial"/>
          <w:sz w:val="20"/>
        </w:rPr>
        <w:t>“zařízení“</w:t>
      </w:r>
      <w:r w:rsidR="00596D8D" w:rsidRPr="009D201D">
        <w:rPr>
          <w:rFonts w:ascii="Arial" w:hAnsi="Arial" w:cs="Arial"/>
          <w:sz w:val="20"/>
        </w:rPr>
        <w:t xml:space="preserve"> </w:t>
      </w:r>
      <w:r w:rsidRPr="009D201D">
        <w:rPr>
          <w:rFonts w:ascii="Arial" w:hAnsi="Arial" w:cs="Arial"/>
          <w:sz w:val="20"/>
        </w:rPr>
        <w:t>nebo „zboží“). Součástí plnění prodávajícího je dále</w:t>
      </w:r>
      <w:r w:rsidR="00876630" w:rsidRPr="009D201D">
        <w:rPr>
          <w:rFonts w:ascii="Arial" w:hAnsi="Arial" w:cs="Arial"/>
          <w:sz w:val="20"/>
        </w:rPr>
        <w:t>:</w:t>
      </w:r>
    </w:p>
    <w:p w:rsidR="0026313E"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doprava zařízení na místo plnění, jeho vybalení a kontrola,</w:t>
      </w:r>
    </w:p>
    <w:p w:rsidR="003E70C5"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zpracování a předání instrukcí a návodů k obsluze a údržbě zboží</w:t>
      </w:r>
      <w:r w:rsidR="003E70C5" w:rsidRPr="009D201D">
        <w:rPr>
          <w:rFonts w:ascii="Arial" w:hAnsi="Arial" w:cs="Arial"/>
          <w:sz w:val="20"/>
        </w:rPr>
        <w:t xml:space="preserve"> (manuálů)</w:t>
      </w:r>
    </w:p>
    <w:p w:rsidR="0026313E" w:rsidRDefault="00B647C3" w:rsidP="0026313E">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provedení zkoušek zařízení za podmínek dále stanovených touto smlouvou</w:t>
      </w:r>
    </w:p>
    <w:p w:rsidR="0026313E" w:rsidRPr="0026313E" w:rsidRDefault="0026313E" w:rsidP="002E54DD">
      <w:pPr>
        <w:pStyle w:val="Nadpis3"/>
        <w:numPr>
          <w:ilvl w:val="0"/>
          <w:numId w:val="28"/>
        </w:numPr>
        <w:spacing w:line="280" w:lineRule="atLeast"/>
        <w:ind w:left="1985" w:hanging="567"/>
        <w:rPr>
          <w:rFonts w:ascii="Arial" w:hAnsi="Arial" w:cs="Arial"/>
          <w:sz w:val="20"/>
        </w:rPr>
      </w:pPr>
      <w:r>
        <w:rPr>
          <w:rFonts w:ascii="Arial" w:hAnsi="Arial" w:cs="Arial"/>
          <w:sz w:val="20"/>
        </w:rPr>
        <w:t>instalace zařízení, jeho uvede</w:t>
      </w:r>
      <w:r w:rsidR="00F65411">
        <w:rPr>
          <w:rFonts w:ascii="Arial" w:hAnsi="Arial" w:cs="Arial"/>
          <w:sz w:val="20"/>
        </w:rPr>
        <w:t>n</w:t>
      </w:r>
      <w:r>
        <w:rPr>
          <w:rFonts w:ascii="Arial" w:hAnsi="Arial" w:cs="Arial"/>
          <w:sz w:val="20"/>
        </w:rPr>
        <w:t>í do provozu</w:t>
      </w:r>
    </w:p>
    <w:p w:rsidR="00876630"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zaškolení obsluhy kupujícího,</w:t>
      </w:r>
    </w:p>
    <w:p w:rsidR="00B647C3"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předání prohlášení o shodě dodaného zboží se schválenými standardy,</w:t>
      </w:r>
    </w:p>
    <w:p w:rsidR="00B647C3" w:rsidRPr="009D201D" w:rsidRDefault="00B647C3"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B647C3" w:rsidRPr="009D201D" w:rsidRDefault="00B647C3"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Prodávající se zavazuje za podmínek stanovených touto Smlouvou řádně a včas na svůj náklad a na svoji odpovědnost dodat a předat Kupujícímu zboží specifikované v příloze č. 1 Smlouvy do místa plnění, provést slu</w:t>
      </w:r>
      <w:r w:rsidR="00997019" w:rsidRPr="009D201D">
        <w:rPr>
          <w:rFonts w:ascii="Arial" w:hAnsi="Arial" w:cs="Arial"/>
          <w:sz w:val="20"/>
        </w:rPr>
        <w:t>žby a práce specifikované v čl</w:t>
      </w:r>
      <w:r w:rsidRPr="009D201D">
        <w:rPr>
          <w:rFonts w:ascii="Arial" w:hAnsi="Arial" w:cs="Arial"/>
          <w:sz w:val="20"/>
        </w:rPr>
        <w:t xml:space="preserve">.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B647C3" w:rsidRPr="009D201D" w:rsidRDefault="00B647C3"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B647C3" w:rsidRDefault="006F3200"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w:t>
      </w:r>
      <w:r w:rsidR="00B647C3" w:rsidRPr="009D201D">
        <w:rPr>
          <w:rFonts w:ascii="Arial" w:hAnsi="Arial" w:cs="Arial"/>
          <w:i/>
          <w:iCs/>
          <w:sz w:val="20"/>
          <w:lang w:eastAsia="cs-CZ"/>
        </w:rPr>
        <w:t xml:space="preserve">Splněním dodávky </w:t>
      </w:r>
      <w:r w:rsidR="00B647C3" w:rsidRPr="009D201D">
        <w:rPr>
          <w:rFonts w:ascii="Arial" w:hAnsi="Arial" w:cs="Arial"/>
          <w:sz w:val="20"/>
          <w:lang w:eastAsia="cs-CZ"/>
        </w:rPr>
        <w:t>splně</w:t>
      </w:r>
      <w:r w:rsidRPr="009D201D">
        <w:rPr>
          <w:rFonts w:ascii="Arial" w:hAnsi="Arial" w:cs="Arial"/>
          <w:sz w:val="20"/>
          <w:lang w:eastAsia="cs-CZ"/>
        </w:rPr>
        <w:t xml:space="preserve">ní všech povinností prodávajícího dle </w:t>
      </w:r>
      <w:r w:rsidR="00997019" w:rsidRPr="009D201D">
        <w:rPr>
          <w:rFonts w:ascii="Arial" w:hAnsi="Arial" w:cs="Arial"/>
          <w:sz w:val="20"/>
          <w:lang w:eastAsia="cs-CZ"/>
        </w:rPr>
        <w:t>čl</w:t>
      </w:r>
      <w:r w:rsidR="00B647C3" w:rsidRPr="009D201D">
        <w:rPr>
          <w:rFonts w:ascii="Arial" w:hAnsi="Arial" w:cs="Arial"/>
          <w:sz w:val="20"/>
          <w:lang w:eastAsia="cs-CZ"/>
        </w:rPr>
        <w:t xml:space="preserve">. 3.1 </w:t>
      </w:r>
      <w:r w:rsidRPr="009D201D">
        <w:rPr>
          <w:rFonts w:ascii="Arial" w:hAnsi="Arial" w:cs="Arial"/>
          <w:sz w:val="20"/>
          <w:lang w:eastAsia="cs-CZ"/>
        </w:rPr>
        <w:t>S</w:t>
      </w:r>
      <w:r w:rsidR="00B647C3" w:rsidRPr="009D201D">
        <w:rPr>
          <w:rFonts w:ascii="Arial" w:hAnsi="Arial" w:cs="Arial"/>
          <w:sz w:val="20"/>
          <w:lang w:eastAsia="cs-CZ"/>
        </w:rPr>
        <w:t>mlouvy.</w:t>
      </w:r>
    </w:p>
    <w:p w:rsidR="00780655" w:rsidRPr="009D201D" w:rsidRDefault="00780655" w:rsidP="00C2036B">
      <w:pPr>
        <w:spacing w:line="280" w:lineRule="atLeast"/>
        <w:ind w:firstLine="142"/>
        <w:rPr>
          <w:rFonts w:ascii="Arial" w:hAnsi="Arial" w:cs="Arial"/>
          <w:sz w:val="20"/>
          <w:lang w:eastAsia="cs-CZ"/>
        </w:rPr>
      </w:pPr>
    </w:p>
    <w:p w:rsidR="00B647C3" w:rsidRPr="009D201D" w:rsidRDefault="00B647C3"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ED49E5">
        <w:rPr>
          <w:rFonts w:ascii="Arial" w:hAnsi="Arial" w:cs="Arial"/>
          <w:b/>
          <w:sz w:val="20"/>
        </w:rPr>
        <w:t>Přístrojové vybavení X</w:t>
      </w:r>
      <w:r w:rsidR="00122B48" w:rsidRPr="00F65411">
        <w:rPr>
          <w:rFonts w:ascii="Arial" w:hAnsi="Arial" w:cs="Arial"/>
          <w:b/>
          <w:sz w:val="20"/>
        </w:rPr>
        <w:t xml:space="preserve">. pro projekt CEPLANT reg.č. </w:t>
      </w:r>
      <w:r w:rsidR="00122B48" w:rsidRPr="00F65411">
        <w:rPr>
          <w:rFonts w:ascii="Arial" w:hAnsi="Arial" w:cs="Arial"/>
          <w:b/>
          <w:sz w:val="20"/>
        </w:rPr>
        <w:lastRenderedPageBreak/>
        <w:t xml:space="preserve">CZ.1.05/2.1.00/03.0086 – </w:t>
      </w:r>
      <w:r w:rsidR="005D5422">
        <w:rPr>
          <w:rFonts w:ascii="Arial" w:hAnsi="Arial" w:cs="Arial"/>
          <w:b/>
          <w:sz w:val="20"/>
        </w:rPr>
        <w:t xml:space="preserve">část </w:t>
      </w:r>
      <w:r w:rsidR="001D11FA">
        <w:rPr>
          <w:rFonts w:ascii="Arial" w:hAnsi="Arial" w:cs="Arial"/>
          <w:b/>
          <w:sz w:val="20"/>
        </w:rPr>
        <w:t>2</w:t>
      </w:r>
      <w:r w:rsidR="0048730F" w:rsidRPr="0048730F">
        <w:rPr>
          <w:rFonts w:ascii="Arial" w:hAnsi="Arial" w:cs="Arial"/>
          <w:b/>
          <w:sz w:val="20"/>
        </w:rPr>
        <w:t xml:space="preserve">  – </w:t>
      </w:r>
      <w:r w:rsidR="001D11FA" w:rsidRPr="001D11FA">
        <w:rPr>
          <w:rFonts w:ascii="Arial" w:hAnsi="Arial" w:cs="Arial"/>
          <w:b/>
          <w:sz w:val="20"/>
        </w:rPr>
        <w:t>Komerčně prodávaný plazmový reaktor 3</w:t>
      </w:r>
      <w:r w:rsidRPr="00F65411">
        <w:rPr>
          <w:rFonts w:ascii="Arial" w:hAnsi="Arial" w:cs="Arial"/>
          <w:b/>
          <w:sz w:val="20"/>
        </w:rPr>
        <w:t>“</w:t>
      </w:r>
      <w:r w:rsidRPr="009D201D">
        <w:rPr>
          <w:rFonts w:ascii="Arial" w:hAnsi="Arial" w:cs="Arial"/>
          <w:sz w:val="20"/>
        </w:rPr>
        <w:t xml:space="preserve"> pro dodávku vymezenou v čl. 3 Smlouvy a činí:</w:t>
      </w:r>
    </w:p>
    <w:bookmarkStart w:id="12" w:name="Text11"/>
    <w:permStart w:id="1744857794" w:edGrp="everyone"/>
    <w:p w:rsidR="00592081" w:rsidRPr="00592081" w:rsidRDefault="00592081" w:rsidP="00592081">
      <w:pPr>
        <w:spacing w:line="280" w:lineRule="atLeast"/>
        <w:rPr>
          <w:rFonts w:ascii="Arial" w:hAnsi="Arial" w:cs="Arial"/>
          <w:b/>
          <w:sz w:val="20"/>
          <w:highlight w:val="yellow"/>
        </w:rPr>
      </w:pPr>
      <w:r w:rsidRPr="00080E1E">
        <w:rPr>
          <w:rFonts w:ascii="Arial" w:hAnsi="Arial" w:cs="Arial"/>
          <w:b/>
          <w:sz w:val="20"/>
          <w:highlight w:val="yellow"/>
        </w:rPr>
        <w:fldChar w:fldCharType="begin">
          <w:ffData>
            <w:name w:val="Text11"/>
            <w:enabled/>
            <w:calcOnExit w:val="0"/>
            <w:textInput/>
          </w:ffData>
        </w:fldChar>
      </w:r>
      <w:r w:rsidRPr="00080E1E">
        <w:rPr>
          <w:rFonts w:ascii="Arial" w:hAnsi="Arial" w:cs="Arial"/>
          <w:b/>
          <w:sz w:val="20"/>
          <w:highlight w:val="yellow"/>
        </w:rPr>
        <w:instrText xml:space="preserve"> FORMTEXT </w:instrText>
      </w:r>
      <w:r w:rsidRPr="00080E1E">
        <w:rPr>
          <w:rFonts w:ascii="Arial" w:hAnsi="Arial" w:cs="Arial"/>
          <w:b/>
          <w:sz w:val="20"/>
          <w:highlight w:val="yellow"/>
        </w:rPr>
      </w:r>
      <w:r w:rsidRPr="00080E1E">
        <w:rPr>
          <w:rFonts w:ascii="Arial" w:hAnsi="Arial" w:cs="Arial"/>
          <w:b/>
          <w:sz w:val="20"/>
          <w:highlight w:val="yellow"/>
        </w:rPr>
        <w:fldChar w:fldCharType="separate"/>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sz w:val="20"/>
          <w:highlight w:val="yellow"/>
        </w:rPr>
        <w:fldChar w:fldCharType="end"/>
      </w:r>
      <w:bookmarkEnd w:id="12"/>
      <w:r w:rsidRPr="00080E1E">
        <w:rPr>
          <w:rFonts w:ascii="Arial" w:hAnsi="Arial" w:cs="Arial"/>
          <w:b/>
          <w:sz w:val="20"/>
          <w:highlight w:val="yellow"/>
        </w:rPr>
        <w:t xml:space="preserve">,- Kč (slovy </w:t>
      </w:r>
      <w:bookmarkStart w:id="13" w:name="Text12"/>
      <w:r w:rsidRPr="00080E1E">
        <w:rPr>
          <w:rFonts w:ascii="Arial" w:hAnsi="Arial" w:cs="Arial"/>
          <w:b/>
          <w:sz w:val="20"/>
          <w:highlight w:val="yellow"/>
        </w:rPr>
        <w:fldChar w:fldCharType="begin">
          <w:ffData>
            <w:name w:val="Text12"/>
            <w:enabled/>
            <w:calcOnExit w:val="0"/>
            <w:textInput/>
          </w:ffData>
        </w:fldChar>
      </w:r>
      <w:r w:rsidRPr="00080E1E">
        <w:rPr>
          <w:rFonts w:ascii="Arial" w:hAnsi="Arial" w:cs="Arial"/>
          <w:b/>
          <w:sz w:val="20"/>
          <w:highlight w:val="yellow"/>
        </w:rPr>
        <w:instrText xml:space="preserve"> FORMTEXT </w:instrText>
      </w:r>
      <w:r w:rsidRPr="00080E1E">
        <w:rPr>
          <w:rFonts w:ascii="Arial" w:hAnsi="Arial" w:cs="Arial"/>
          <w:b/>
          <w:sz w:val="20"/>
          <w:highlight w:val="yellow"/>
        </w:rPr>
      </w:r>
      <w:r w:rsidRPr="00080E1E">
        <w:rPr>
          <w:rFonts w:ascii="Arial" w:hAnsi="Arial" w:cs="Arial"/>
          <w:b/>
          <w:sz w:val="20"/>
          <w:highlight w:val="yellow"/>
        </w:rPr>
        <w:fldChar w:fldCharType="separate"/>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noProof/>
          <w:sz w:val="20"/>
          <w:highlight w:val="yellow"/>
        </w:rPr>
        <w:t> </w:t>
      </w:r>
      <w:r w:rsidRPr="00080E1E">
        <w:rPr>
          <w:rFonts w:ascii="Arial" w:hAnsi="Arial" w:cs="Arial"/>
          <w:b/>
          <w:sz w:val="20"/>
          <w:highlight w:val="yellow"/>
        </w:rPr>
        <w:fldChar w:fldCharType="end"/>
      </w:r>
      <w:bookmarkEnd w:id="13"/>
      <w:r w:rsidRPr="00080E1E">
        <w:rPr>
          <w:rFonts w:ascii="Arial" w:hAnsi="Arial" w:cs="Arial"/>
          <w:b/>
          <w:sz w:val="20"/>
          <w:highlight w:val="yellow"/>
        </w:rPr>
        <w:t xml:space="preserve"> korun českých) bez DPH.</w:t>
      </w:r>
      <w:permEnd w:id="1744857794"/>
    </w:p>
    <w:p w:rsidR="00592081" w:rsidRPr="00080E1E" w:rsidRDefault="00592081" w:rsidP="00592081">
      <w:pPr>
        <w:pStyle w:val="Nadpis2"/>
        <w:numPr>
          <w:ilvl w:val="0"/>
          <w:numId w:val="0"/>
        </w:numPr>
        <w:spacing w:line="280" w:lineRule="atLeast"/>
        <w:ind w:left="567" w:hanging="567"/>
        <w:rPr>
          <w:rFonts w:ascii="Arial" w:hAnsi="Arial" w:cs="Arial"/>
          <w:sz w:val="20"/>
        </w:rPr>
      </w:pPr>
      <w:r w:rsidRPr="00D5317B">
        <w:rPr>
          <w:rFonts w:ascii="Arial" w:hAnsi="Arial" w:cs="Arial"/>
          <w:sz w:val="20"/>
        </w:rPr>
        <w:t>4.2</w:t>
      </w:r>
      <w:r w:rsidRPr="00D5317B">
        <w:rPr>
          <w:rFonts w:ascii="Arial" w:hAnsi="Arial" w:cs="Arial"/>
          <w:sz w:val="20"/>
        </w:rPr>
        <w:tab/>
        <w:t>Prodávající je oprávněn ke kupní ceně připočíst DPH ve výši stanovené v souladu se zákonem č. 235/2004 Sb., o dani z přidané hodnoty, ve znění pozdějších předpisů (dále jen „ZDPH“), a to ke dni uskutečnění zdanitelného plnění.</w:t>
      </w:r>
    </w:p>
    <w:p w:rsidR="00592081" w:rsidRPr="009D201D" w:rsidRDefault="00592081" w:rsidP="00592081">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3</w:t>
      </w:r>
      <w:r>
        <w:rPr>
          <w:rFonts w:ascii="Arial" w:hAnsi="Arial" w:cs="Arial"/>
          <w:sz w:val="20"/>
        </w:rPr>
        <w:tab/>
      </w:r>
      <w:r w:rsidRPr="009D201D">
        <w:rPr>
          <w:rFonts w:ascii="Arial" w:hAnsi="Arial" w:cs="Arial"/>
          <w:sz w:val="20"/>
        </w:rPr>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592081" w:rsidRPr="009D201D" w:rsidRDefault="00592081" w:rsidP="00592081">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4</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592081" w:rsidRPr="009D201D" w:rsidRDefault="00592081" w:rsidP="00592081">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rsidR="00592081" w:rsidRPr="009D201D" w:rsidRDefault="00592081" w:rsidP="00592081">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592081" w:rsidRPr="009D201D" w:rsidRDefault="00592081" w:rsidP="00592081">
      <w:pPr>
        <w:pStyle w:val="Nadpis2"/>
        <w:numPr>
          <w:ilvl w:val="0"/>
          <w:numId w:val="0"/>
        </w:numPr>
        <w:spacing w:line="280" w:lineRule="atLeast"/>
        <w:ind w:left="567" w:hanging="567"/>
        <w:rPr>
          <w:rFonts w:ascii="Arial" w:hAnsi="Arial" w:cs="Arial"/>
          <w:sz w:val="20"/>
        </w:rPr>
      </w:pPr>
      <w:r w:rsidRPr="009D201D">
        <w:rPr>
          <w:rFonts w:ascii="Arial" w:hAnsi="Arial" w:cs="Arial"/>
          <w:sz w:val="20"/>
        </w:rPr>
        <w:t>4.</w:t>
      </w:r>
      <w:r>
        <w:rPr>
          <w:rFonts w:ascii="Arial" w:hAnsi="Arial" w:cs="Arial"/>
          <w:sz w:val="20"/>
        </w:rPr>
        <w:t>5</w:t>
      </w:r>
      <w:r w:rsidRPr="009D201D">
        <w:rPr>
          <w:rFonts w:ascii="Arial" w:hAnsi="Arial" w:cs="Arial"/>
          <w:sz w:val="20"/>
        </w:rPr>
        <w:t xml:space="preserve"> </w:t>
      </w:r>
      <w:r w:rsidRPr="009D201D">
        <w:rPr>
          <w:rFonts w:ascii="Arial" w:hAnsi="Arial" w:cs="Arial"/>
          <w:sz w:val="20"/>
        </w:rPr>
        <w:tab/>
        <w:t xml:space="preserve">Sjednaná cena dodávky je cenou nejvýše přípustnou, kterou </w:t>
      </w:r>
      <w:r>
        <w:rPr>
          <w:rFonts w:ascii="Arial" w:hAnsi="Arial" w:cs="Arial"/>
          <w:sz w:val="20"/>
        </w:rPr>
        <w:t>není</w:t>
      </w:r>
      <w:r w:rsidRPr="009D201D">
        <w:rPr>
          <w:rFonts w:ascii="Arial" w:hAnsi="Arial" w:cs="Arial"/>
          <w:sz w:val="20"/>
        </w:rPr>
        <w:t xml:space="preserve"> možné překročit</w:t>
      </w:r>
      <w:r w:rsidR="005328AB">
        <w:rPr>
          <w:rFonts w:ascii="Arial" w:hAnsi="Arial" w:cs="Arial"/>
          <w:sz w:val="20"/>
        </w:rPr>
        <w:t>.</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Faktura</w:t>
      </w:r>
      <w:r w:rsidR="006F3200" w:rsidRPr="009D201D">
        <w:rPr>
          <w:rFonts w:ascii="Arial" w:hAnsi="Arial" w:cs="Arial"/>
          <w:sz w:val="20"/>
        </w:rPr>
        <w:t xml:space="preserve"> </w:t>
      </w:r>
      <w:r w:rsidRPr="009D201D">
        <w:rPr>
          <w:rFonts w:ascii="Arial" w:hAnsi="Arial" w:cs="Arial"/>
          <w:sz w:val="20"/>
        </w:rPr>
        <w:t>Prodávajícího musí mít náležitosti daňového a účetního dokladu, formou a obsahem odpovídat § 28 odst. 2 zákona č. 235/2004 Sb., v platném znění, a mít náležitosti obchodní listiny dle § 13a zákona č. 513/1991 Sb.,</w:t>
      </w:r>
      <w:r w:rsidR="006F3200" w:rsidRPr="009D201D">
        <w:rPr>
          <w:rFonts w:ascii="Arial" w:hAnsi="Arial" w:cs="Arial"/>
          <w:sz w:val="20"/>
        </w:rPr>
        <w:t xml:space="preserve"> </w:t>
      </w:r>
      <w:r w:rsidRPr="009D201D">
        <w:rPr>
          <w:rFonts w:ascii="Arial" w:hAnsi="Arial" w:cs="Arial"/>
          <w:sz w:val="20"/>
        </w:rPr>
        <w:t xml:space="preserve">v platném znění.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účetního dokladu a jeho pořadové číslo</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výši daně celkem zaokrouhlenou dle příslušných předpisů</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B647C3" w:rsidRPr="009D201D" w:rsidRDefault="00B647C3"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B647C3" w:rsidRPr="009D201D" w:rsidRDefault="00B647C3"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2F7A58" w:rsidRPr="009D201D" w:rsidRDefault="002F7A58" w:rsidP="00C2036B">
      <w:pPr>
        <w:spacing w:line="280" w:lineRule="atLeast"/>
        <w:ind w:left="567"/>
        <w:rPr>
          <w:rFonts w:ascii="Arial" w:hAnsi="Arial" w:cs="Arial"/>
          <w:sz w:val="20"/>
        </w:rPr>
      </w:pPr>
    </w:p>
    <w:p w:rsidR="00B647C3" w:rsidRPr="009D201D" w:rsidRDefault="00B647C3"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B647C3" w:rsidRPr="009D201D" w:rsidRDefault="00B647C3" w:rsidP="00C2036B">
      <w:pPr>
        <w:spacing w:line="280" w:lineRule="atLeast"/>
        <w:ind w:left="567" w:hanging="567"/>
        <w:rPr>
          <w:rFonts w:ascii="Arial" w:hAnsi="Arial" w:cs="Arial"/>
          <w:sz w:val="20"/>
        </w:rPr>
      </w:pPr>
    </w:p>
    <w:p w:rsidR="00B647C3" w:rsidRDefault="00B647C3" w:rsidP="00ED31D7">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r>
      <w:r w:rsidR="00ED31D7" w:rsidRPr="00592081">
        <w:rPr>
          <w:rFonts w:ascii="Arial" w:hAnsi="Arial" w:cs="Arial"/>
          <w:sz w:val="20"/>
        </w:rPr>
        <w:t>V případě, že číslo bankovního účtu zhotovitele uvedené v této smlouvě nebo na zhotovitelem vystavených fakturách nebude uveřejněno způsobem umožňujícím dálkový přístup ve smyslu ustanovení § 109 odst. 2 písm. c) zákona č. 235/2004 Sb., o dani z přidané hodnoty, ve znění pozdějších předpisů (dále jen „ZDPH“), je objednatel oprávněn uhradit zhotoviteli pouze tu část peněžitého závazku vyplývajícího z faktury, jež odpovídá výši základu daně, a zbylou část pak ve smyslu ust. § 109a ZDPH uhradit přímo správci daně. Stane-li se uchazeč nespolehlivým plátcem ve smyslu ust. § 106a ZDPH, použije se tohoto odstavce obdobně.</w:t>
      </w:r>
    </w:p>
    <w:p w:rsidR="00ED31D7" w:rsidRPr="009D201D" w:rsidRDefault="00ED31D7" w:rsidP="00ED31D7">
      <w:pPr>
        <w:spacing w:line="280" w:lineRule="atLeast"/>
        <w:ind w:left="567" w:hanging="567"/>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6.2</w:t>
      </w:r>
      <w:r w:rsidRPr="009D201D">
        <w:rPr>
          <w:rFonts w:ascii="Arial" w:hAnsi="Arial" w:cs="Arial"/>
          <w:sz w:val="20"/>
        </w:rPr>
        <w:tab/>
        <w:t xml:space="preserve">Prodávající se zavazuje celou dodávku řádně zhotovit, obstarat, vyzkoušet, předat Kupujícímu a realizovat všechna plnění dle této smlouvy </w:t>
      </w:r>
      <w:r w:rsidR="00122B48" w:rsidRPr="00606120">
        <w:rPr>
          <w:rFonts w:ascii="Arial" w:hAnsi="Arial" w:cs="Arial"/>
          <w:b/>
          <w:sz w:val="20"/>
        </w:rPr>
        <w:t xml:space="preserve">nejpozději do </w:t>
      </w:r>
      <w:r w:rsidR="001D11FA">
        <w:rPr>
          <w:rFonts w:ascii="Arial" w:hAnsi="Arial" w:cs="Arial"/>
          <w:b/>
          <w:sz w:val="20"/>
        </w:rPr>
        <w:t>9</w:t>
      </w:r>
      <w:r w:rsidRPr="00606120">
        <w:rPr>
          <w:rFonts w:ascii="Arial" w:hAnsi="Arial" w:cs="Arial"/>
          <w:b/>
          <w:sz w:val="20"/>
        </w:rPr>
        <w:t xml:space="preserve"> měsíců</w:t>
      </w:r>
      <w:r w:rsidRPr="009D201D">
        <w:rPr>
          <w:rFonts w:ascii="Arial" w:hAnsi="Arial" w:cs="Arial"/>
          <w:sz w:val="20"/>
        </w:rPr>
        <w:t xml:space="preserve"> od podpisu Smlouvy. Prodlení Prodávajícího s řádným dokončením dodávky a jejím předáním se považuje za podstatné porušení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B647C3" w:rsidRPr="009D201D" w:rsidRDefault="00B647C3"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592081" w:rsidRDefault="00756A03" w:rsidP="00756A03">
      <w:pPr>
        <w:spacing w:before="120" w:line="280" w:lineRule="atLeast"/>
        <w:ind w:left="720" w:hanging="720"/>
        <w:rPr>
          <w:rFonts w:ascii="Arial" w:hAnsi="Arial" w:cs="Arial"/>
          <w:sz w:val="20"/>
          <w:szCs w:val="20"/>
        </w:rPr>
      </w:pPr>
      <w:r w:rsidRPr="00E417A0">
        <w:rPr>
          <w:rFonts w:ascii="Arial" w:hAnsi="Arial" w:cs="Arial"/>
          <w:sz w:val="20"/>
          <w:szCs w:val="20"/>
        </w:rPr>
        <w:lastRenderedPageBreak/>
        <w:t>6.6</w:t>
      </w:r>
      <w:r w:rsidRPr="00E417A0">
        <w:rPr>
          <w:rFonts w:ascii="Arial" w:hAnsi="Arial" w:cs="Arial"/>
          <w:sz w:val="20"/>
          <w:szCs w:val="20"/>
        </w:rPr>
        <w:tab/>
      </w:r>
      <w:r w:rsidR="00592081" w:rsidRPr="009D201D">
        <w:rPr>
          <w:rFonts w:ascii="Arial" w:hAnsi="Arial" w:cs="Arial"/>
          <w:sz w:val="20"/>
        </w:rPr>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B647C3" w:rsidRPr="00756A03" w:rsidRDefault="00592081" w:rsidP="00756A03">
      <w:pPr>
        <w:spacing w:before="120" w:line="280" w:lineRule="atLeast"/>
        <w:ind w:left="720" w:hanging="720"/>
        <w:rPr>
          <w:rFonts w:ascii="Arial" w:hAnsi="Arial" w:cs="Arial"/>
          <w:sz w:val="20"/>
          <w:szCs w:val="20"/>
        </w:rPr>
      </w:pPr>
      <w:r>
        <w:rPr>
          <w:rFonts w:ascii="Arial" w:hAnsi="Arial" w:cs="Arial"/>
          <w:sz w:val="20"/>
          <w:szCs w:val="20"/>
        </w:rPr>
        <w:t>6.7</w:t>
      </w:r>
      <w:r>
        <w:rPr>
          <w:rFonts w:ascii="Arial" w:hAnsi="Arial" w:cs="Arial"/>
          <w:sz w:val="20"/>
          <w:szCs w:val="20"/>
        </w:rPr>
        <w:tab/>
      </w:r>
      <w:r w:rsidR="00756A03" w:rsidRPr="00E417A0">
        <w:rPr>
          <w:rFonts w:ascii="Arial" w:hAnsi="Arial" w:cs="Arial"/>
          <w:sz w:val="20"/>
          <w:szCs w:val="20"/>
        </w:rPr>
        <w:t>Kupující není povinen dodávku převzít, jestliže plnění nebylo provedeno v souladu se čl. 3.1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8A556E" w:rsidRDefault="008A556E" w:rsidP="008A556E">
      <w:pPr>
        <w:pStyle w:val="Nadpis3"/>
        <w:numPr>
          <w:ilvl w:val="0"/>
          <w:numId w:val="0"/>
        </w:numPr>
        <w:spacing w:line="280" w:lineRule="atLeast"/>
        <w:ind w:left="720"/>
        <w:rPr>
          <w:rFonts w:ascii="Arial" w:hAnsi="Arial" w:cs="Arial"/>
          <w:sz w:val="20"/>
          <w:szCs w:val="20"/>
        </w:rPr>
      </w:pPr>
    </w:p>
    <w:p w:rsidR="008A556E" w:rsidRPr="00E417A0" w:rsidRDefault="008A556E" w:rsidP="008A556E">
      <w:pPr>
        <w:pStyle w:val="Nadpis3"/>
        <w:numPr>
          <w:ilvl w:val="1"/>
          <w:numId w:val="32"/>
        </w:numPr>
        <w:tabs>
          <w:tab w:val="clear" w:pos="360"/>
          <w:tab w:val="num" w:pos="720"/>
        </w:tabs>
        <w:spacing w:line="280" w:lineRule="atLeast"/>
        <w:ind w:left="720" w:hanging="720"/>
        <w:rPr>
          <w:rFonts w:ascii="Arial" w:hAnsi="Arial" w:cs="Arial"/>
          <w:sz w:val="20"/>
          <w:szCs w:val="20"/>
        </w:rPr>
      </w:pPr>
      <w:r w:rsidRPr="00E417A0">
        <w:rPr>
          <w:rFonts w:ascii="Arial" w:hAnsi="Arial" w:cs="Arial"/>
          <w:sz w:val="20"/>
          <w:szCs w:val="20"/>
        </w:rPr>
        <w:t xml:space="preserve">Místem plnění </w:t>
      </w:r>
      <w:r w:rsidR="00ED31D7" w:rsidRPr="00592081">
        <w:rPr>
          <w:rFonts w:ascii="Arial" w:hAnsi="Arial" w:cs="Arial"/>
          <w:sz w:val="20"/>
          <w:szCs w:val="20"/>
        </w:rPr>
        <w:t xml:space="preserve">je </w:t>
      </w:r>
      <w:r w:rsidR="00ED31D7" w:rsidRPr="00592081">
        <w:rPr>
          <w:rFonts w:ascii="Arial" w:eastAsia="MS Mincho" w:hAnsi="Arial" w:cs="Arial"/>
          <w:sz w:val="20"/>
          <w:szCs w:val="20"/>
        </w:rPr>
        <w:t>Přírodovědecká fakulta Masarykovy univerzity, Kotlářská 267/2, 611 37 Brno</w:t>
      </w:r>
      <w:r w:rsidRPr="00592081">
        <w:rPr>
          <w:rFonts w:ascii="Arial" w:hAnsi="Arial" w:cs="Arial"/>
          <w:sz w:val="20"/>
          <w:szCs w:val="20"/>
        </w:rPr>
        <w:t>. Kupující je povinen Prodávajícímu nejpozději do 3 pracovních dnů po obdržení jeho písemné</w:t>
      </w:r>
      <w:r w:rsidRPr="00E417A0">
        <w:rPr>
          <w:rFonts w:ascii="Arial" w:hAnsi="Arial" w:cs="Arial"/>
          <w:sz w:val="20"/>
          <w:szCs w:val="20"/>
        </w:rPr>
        <w:t xml:space="preserve"> výzvy umožnit zahájení dodávky. </w:t>
      </w:r>
    </w:p>
    <w:p w:rsidR="00780655" w:rsidRPr="009D201D"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Pokyny Kupujícího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Použité materiály a výrobky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 xml:space="preserve">Instalace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Kontrola provádění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Prodávající je povinen provést pro všechny své zaměstnance pracující na instalaci a zkouškách dodávky na místě plnění vstupní školení o bezpečnosti a ochraně zdraví při práci a o požární ochraně. Prodávající je rovněž povinen průběžně znalosti svých zaměstnanců o bezpečnosti a ochraně zdraví při práci a o požární ochraně obnovovat a kontrolovat.</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B647C3" w:rsidRPr="009D201D" w:rsidRDefault="00B647C3" w:rsidP="00C2036B">
      <w:pPr>
        <w:spacing w:line="280" w:lineRule="atLeast"/>
        <w:ind w:left="0"/>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Dodání zařízení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lastRenderedPageBreak/>
        <w:t>Zařízení</w:t>
      </w:r>
      <w:r w:rsidR="001B658D" w:rsidRPr="009D201D">
        <w:rPr>
          <w:rFonts w:ascii="Arial" w:hAnsi="Arial" w:cs="Arial"/>
          <w:sz w:val="20"/>
        </w:rPr>
        <w:t>,</w:t>
      </w:r>
      <w:r w:rsidRPr="009D201D">
        <w:rPr>
          <w:rFonts w:ascii="Arial" w:hAnsi="Arial" w:cs="Arial"/>
          <w:sz w:val="20"/>
        </w:rPr>
        <w:t xml:space="preserve"> které tvoří část předmětu plnění dle čl. 3.1 </w:t>
      </w:r>
      <w:r w:rsidR="00997019" w:rsidRPr="009D201D">
        <w:rPr>
          <w:rFonts w:ascii="Arial" w:hAnsi="Arial" w:cs="Arial"/>
          <w:sz w:val="20"/>
        </w:rPr>
        <w:t>S</w:t>
      </w:r>
      <w:r w:rsidRPr="009D201D">
        <w:rPr>
          <w:rFonts w:ascii="Arial" w:hAnsi="Arial" w:cs="Arial"/>
          <w:sz w:val="20"/>
        </w:rPr>
        <w:t>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není povinen převzít zařízení, které vykazuje vady a nedodělky, byť by samy o sobě ani ve spojení s jinými nebránily jeho řádnému užívání. Nevyužije-li Kupující svého práva 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r w:rsidR="002F7A58" w:rsidRPr="009D201D">
        <w:rPr>
          <w:rFonts w:ascii="Arial" w:hAnsi="Arial" w:cs="Arial"/>
          <w:sz w:val="20"/>
        </w:rPr>
        <w:t>.</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Okamžikem převzetí zařízení přechází rizik</w:t>
      </w:r>
      <w:r w:rsidR="00997019" w:rsidRPr="009D201D">
        <w:rPr>
          <w:rFonts w:ascii="Arial" w:hAnsi="Arial" w:cs="Arial"/>
          <w:sz w:val="20"/>
        </w:rPr>
        <w:t>o</w:t>
      </w:r>
      <w:r w:rsidRPr="009D201D">
        <w:rPr>
          <w:rFonts w:ascii="Arial" w:hAnsi="Arial" w:cs="Arial"/>
          <w:sz w:val="20"/>
        </w:rPr>
        <w:t xml:space="preserve"> vznik</w:t>
      </w:r>
      <w:r w:rsidR="00997019" w:rsidRPr="009D201D">
        <w:rPr>
          <w:rFonts w:ascii="Arial" w:hAnsi="Arial" w:cs="Arial"/>
          <w:sz w:val="20"/>
        </w:rPr>
        <w:t>u náhodné škody na zařízení na K</w:t>
      </w:r>
      <w:r w:rsidRPr="009D201D">
        <w:rPr>
          <w:rFonts w:ascii="Arial" w:hAnsi="Arial" w:cs="Arial"/>
          <w:sz w:val="20"/>
        </w:rPr>
        <w:t xml:space="preserve">upujícího, ledaže tento prokáže, že nemohl vzniku škody nijak zabránit.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Zkoušky zařízení</w:t>
      </w:r>
    </w:p>
    <w:p w:rsidR="00B647C3" w:rsidRPr="009D201D" w:rsidRDefault="00B647C3"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sz w:val="20"/>
        </w:rPr>
      </w:pPr>
      <w:r w:rsidRPr="009D201D">
        <w:rPr>
          <w:rFonts w:ascii="Arial" w:hAnsi="Arial" w:cs="Arial"/>
          <w:b/>
          <w:bCs/>
          <w:sz w:val="20"/>
        </w:rPr>
        <w:t>Splnění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Kupující převezme dodávku po splnění všec</w:t>
      </w:r>
      <w:r w:rsidR="00997019" w:rsidRPr="009D201D">
        <w:rPr>
          <w:rFonts w:ascii="Arial" w:hAnsi="Arial" w:cs="Arial"/>
          <w:sz w:val="20"/>
        </w:rPr>
        <w:t>h povinností prodávajícího dle čl</w:t>
      </w:r>
      <w:r w:rsidRPr="009D201D">
        <w:rPr>
          <w:rFonts w:ascii="Arial" w:hAnsi="Arial" w:cs="Arial"/>
          <w:sz w:val="20"/>
        </w:rPr>
        <w:t xml:space="preserve">. 3.1 této smlouvy a to v místě plnění. </w:t>
      </w:r>
    </w:p>
    <w:p w:rsidR="00B647C3" w:rsidRPr="009D201D" w:rsidRDefault="00997019"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r>
      <w:r w:rsidR="00B647C3" w:rsidRPr="009D201D">
        <w:rPr>
          <w:rFonts w:ascii="Arial" w:hAnsi="Arial" w:cs="Arial"/>
          <w:sz w:val="20"/>
        </w:rPr>
        <w:t>O úp</w:t>
      </w:r>
      <w:r w:rsidRPr="009D201D">
        <w:rPr>
          <w:rFonts w:ascii="Arial" w:hAnsi="Arial" w:cs="Arial"/>
          <w:sz w:val="20"/>
        </w:rPr>
        <w:t>lném splnění dodávky pak sepíší</w:t>
      </w:r>
      <w:r w:rsidR="00B647C3" w:rsidRPr="009D201D">
        <w:rPr>
          <w:rFonts w:ascii="Arial" w:hAnsi="Arial" w:cs="Arial"/>
          <w:sz w:val="20"/>
        </w:rPr>
        <w:t xml:space="preserve"> strany protokol o splnění dodávky.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w:t>
      </w:r>
      <w:r w:rsidR="00997019" w:rsidRPr="009D201D">
        <w:rPr>
          <w:rFonts w:ascii="Arial" w:hAnsi="Arial" w:cs="Arial"/>
          <w:sz w:val="20"/>
        </w:rPr>
        <w:t>lnění, která tvoří dodávku dle čl</w:t>
      </w:r>
      <w:r w:rsidRPr="009D201D">
        <w:rPr>
          <w:rFonts w:ascii="Arial" w:hAnsi="Arial" w:cs="Arial"/>
          <w:sz w:val="20"/>
        </w:rPr>
        <w:t>. 3.1 této smlouvy</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w:t>
      </w:r>
      <w:r w:rsidRPr="009D201D">
        <w:rPr>
          <w:rFonts w:ascii="Arial" w:hAnsi="Arial" w:cs="Arial"/>
          <w:sz w:val="20"/>
        </w:rPr>
        <w:lastRenderedPageBreak/>
        <w:t xml:space="preserve">nebezpečí vzniku škody na zboží Kupující, pokud neprokáže, že této škodě nemohl nijak zabránit. </w:t>
      </w:r>
    </w:p>
    <w:p w:rsidR="00B647C3" w:rsidRPr="009D201D" w:rsidRDefault="00997019"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r>
      <w:r w:rsidR="00B647C3" w:rsidRPr="009D201D">
        <w:rPr>
          <w:rFonts w:ascii="Arial" w:hAnsi="Arial" w:cs="Arial"/>
          <w:sz w:val="20"/>
        </w:rPr>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Prodávající odpovídá za vady, jež má zboží v době jeho předání, vady zjištěné v období mezi předáním dodávky Kupujícímu a počátkem běhu záruční doby a vady zjištěné v záruční době. Záruční doba na dodávku činí</w:t>
      </w:r>
      <w:r w:rsidR="00997019" w:rsidRPr="009D201D">
        <w:rPr>
          <w:rFonts w:ascii="Arial" w:hAnsi="Arial" w:cs="Arial"/>
          <w:sz w:val="20"/>
        </w:rPr>
        <w:t xml:space="preserve"> </w:t>
      </w:r>
      <w:r w:rsidR="0048086E">
        <w:rPr>
          <w:rFonts w:ascii="Arial" w:hAnsi="Arial" w:cs="Arial"/>
          <w:b/>
          <w:sz w:val="20"/>
        </w:rPr>
        <w:t>12</w:t>
      </w:r>
      <w:r w:rsidR="00997019" w:rsidRPr="00F65411">
        <w:rPr>
          <w:rFonts w:ascii="Arial" w:hAnsi="Arial" w:cs="Arial"/>
          <w:b/>
          <w:sz w:val="20"/>
        </w:rPr>
        <w:t xml:space="preserve"> měsíců</w:t>
      </w:r>
      <w:r w:rsidR="00997019" w:rsidRPr="009D201D">
        <w:rPr>
          <w:rFonts w:ascii="Arial" w:hAnsi="Arial" w:cs="Arial"/>
          <w:sz w:val="20"/>
        </w:rPr>
        <w:t xml:space="preserve"> a počíná běžet dne</w:t>
      </w:r>
      <w:r w:rsidRPr="009D201D">
        <w:rPr>
          <w:rFonts w:ascii="Arial" w:hAnsi="Arial" w:cs="Arial"/>
          <w:sz w:val="20"/>
        </w:rPr>
        <w:t>m splnění dodávky. Je-li dodávka Kupujícím převzata s alespoň jednou vadou či nedodělkem, počíná záruční doba běžet až dnem odstranění poslední vady či nedodělku.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t>Pro dodávky zařízení, které mají vlastní záruční listy, je záruční doba stanovena v délce tam vy</w:t>
      </w:r>
      <w:r w:rsidR="00997019" w:rsidRPr="009D201D">
        <w:rPr>
          <w:rFonts w:ascii="Arial" w:hAnsi="Arial" w:cs="Arial"/>
          <w:sz w:val="20"/>
        </w:rPr>
        <w:t>značené, minimálně však v délce</w:t>
      </w:r>
      <w:r w:rsidRPr="009D201D">
        <w:rPr>
          <w:rFonts w:ascii="Arial" w:hAnsi="Arial" w:cs="Arial"/>
          <w:sz w:val="20"/>
        </w:rPr>
        <w:t xml:space="preserve"> </w:t>
      </w:r>
      <w:r w:rsidR="0048086E">
        <w:rPr>
          <w:rFonts w:ascii="Arial" w:hAnsi="Arial" w:cs="Arial"/>
          <w:sz w:val="20"/>
        </w:rPr>
        <w:t>12</w:t>
      </w:r>
      <w:r w:rsidRPr="009D201D">
        <w:rPr>
          <w:rFonts w:ascii="Arial" w:hAnsi="Arial" w:cs="Arial"/>
          <w:sz w:val="20"/>
        </w:rPr>
        <w:t xml:space="preserve"> měsíců.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725E7C" w:rsidRPr="00524A38" w:rsidRDefault="00C77502" w:rsidP="00C2036B">
      <w:pPr>
        <w:pStyle w:val="Nadpis2"/>
        <w:numPr>
          <w:ilvl w:val="0"/>
          <w:numId w:val="0"/>
        </w:numPr>
        <w:spacing w:line="280" w:lineRule="atLeast"/>
        <w:ind w:left="709" w:hanging="709"/>
        <w:rPr>
          <w:rFonts w:ascii="Arial" w:hAnsi="Arial" w:cs="Arial"/>
          <w:sz w:val="20"/>
        </w:rPr>
      </w:pPr>
      <w:r>
        <w:rPr>
          <w:rFonts w:ascii="Arial" w:hAnsi="Arial" w:cs="Arial"/>
          <w:sz w:val="20"/>
        </w:rPr>
        <w:t>9.5</w:t>
      </w:r>
      <w:r>
        <w:rPr>
          <w:rFonts w:ascii="Arial" w:hAnsi="Arial" w:cs="Arial"/>
          <w:sz w:val="20"/>
        </w:rPr>
        <w:tab/>
      </w:r>
      <w:r w:rsidR="00725E7C" w:rsidRPr="00524A38">
        <w:rPr>
          <w:rFonts w:ascii="Arial" w:hAnsi="Arial" w:cs="Arial"/>
          <w:sz w:val="20"/>
        </w:rPr>
        <w:t>Prodávající se dále zavazuje vyslat svého servisního technika k odstranění vady tak, aby se k přístroji dostavil nejpozději do 3 dnů od doručení reklamace</w:t>
      </w:r>
      <w:r w:rsidR="004D34EC" w:rsidRPr="00524A38">
        <w:rPr>
          <w:rFonts w:ascii="Arial" w:hAnsi="Arial" w:cs="Arial"/>
          <w:sz w:val="20"/>
        </w:rPr>
        <w:t xml:space="preserve">. </w:t>
      </w:r>
      <w:r w:rsidR="00725E7C" w:rsidRPr="00524A38">
        <w:rPr>
          <w:rFonts w:ascii="Arial" w:hAnsi="Arial" w:cs="Arial"/>
          <w:sz w:val="20"/>
        </w:rPr>
        <w:t xml:space="preserve"> </w:t>
      </w:r>
      <w:r w:rsidR="004D34EC" w:rsidRPr="00524A38">
        <w:rPr>
          <w:rFonts w:ascii="Arial" w:hAnsi="Arial" w:cs="Arial"/>
          <w:sz w:val="20"/>
        </w:rPr>
        <w:t>S</w:t>
      </w:r>
      <w:r w:rsidR="00725E7C" w:rsidRPr="00524A38">
        <w:rPr>
          <w:rFonts w:ascii="Arial" w:hAnsi="Arial" w:cs="Arial"/>
          <w:sz w:val="20"/>
        </w:rPr>
        <w:t>obot</w:t>
      </w:r>
      <w:r w:rsidR="004D34EC" w:rsidRPr="00524A38">
        <w:rPr>
          <w:rFonts w:ascii="Arial" w:hAnsi="Arial" w:cs="Arial"/>
          <w:sz w:val="20"/>
        </w:rPr>
        <w:t>y</w:t>
      </w:r>
      <w:r w:rsidR="00725E7C" w:rsidRPr="00524A38">
        <w:rPr>
          <w:rFonts w:ascii="Arial" w:hAnsi="Arial" w:cs="Arial"/>
          <w:sz w:val="20"/>
        </w:rPr>
        <w:t>, neděl</w:t>
      </w:r>
      <w:r w:rsidR="004D34EC" w:rsidRPr="00524A38">
        <w:rPr>
          <w:rFonts w:ascii="Arial" w:hAnsi="Arial" w:cs="Arial"/>
          <w:sz w:val="20"/>
        </w:rPr>
        <w:t>e</w:t>
      </w:r>
      <w:r w:rsidR="00725E7C" w:rsidRPr="00524A38">
        <w:rPr>
          <w:rFonts w:ascii="Arial" w:hAnsi="Arial" w:cs="Arial"/>
          <w:sz w:val="20"/>
        </w:rPr>
        <w:t xml:space="preserve"> a </w:t>
      </w:r>
      <w:r w:rsidR="004D34EC" w:rsidRPr="00524A38">
        <w:rPr>
          <w:rFonts w:ascii="Arial" w:hAnsi="Arial" w:cs="Arial"/>
          <w:sz w:val="20"/>
        </w:rPr>
        <w:t xml:space="preserve">státní </w:t>
      </w:r>
      <w:r w:rsidR="00725E7C" w:rsidRPr="00524A38">
        <w:rPr>
          <w:rFonts w:ascii="Arial" w:hAnsi="Arial" w:cs="Arial"/>
          <w:sz w:val="20"/>
        </w:rPr>
        <w:t>svátk</w:t>
      </w:r>
      <w:r w:rsidR="004D34EC" w:rsidRPr="00524A38">
        <w:rPr>
          <w:rFonts w:ascii="Arial" w:hAnsi="Arial" w:cs="Arial"/>
          <w:sz w:val="20"/>
        </w:rPr>
        <w:t>y</w:t>
      </w:r>
      <w:r w:rsidR="00725E7C" w:rsidRPr="00524A38">
        <w:rPr>
          <w:rFonts w:ascii="Arial" w:hAnsi="Arial" w:cs="Arial"/>
          <w:sz w:val="20"/>
        </w:rPr>
        <w:t xml:space="preserve"> se do této lhůty nezapočítáv</w:t>
      </w:r>
      <w:r w:rsidR="004D34EC" w:rsidRPr="00524A38">
        <w:rPr>
          <w:rFonts w:ascii="Arial" w:hAnsi="Arial" w:cs="Arial"/>
          <w:sz w:val="20"/>
        </w:rPr>
        <w:t>ají</w:t>
      </w:r>
      <w:r w:rsidR="00725E7C" w:rsidRPr="00524A38">
        <w:rPr>
          <w:rFonts w:ascii="Arial" w:hAnsi="Arial" w:cs="Arial"/>
          <w:sz w:val="20"/>
        </w:rPr>
        <w:t xml:space="preserve">. Neodstraní-li servisní technik Prodávajícího reklamovanou vadu při této návštěvě, zavazuje se Prodávající prověřit reklamaci, oznámit Kupujícímu, zda reklamaci uznává, a dohodnout termín odstranění závady (termín pro odstranění vady bude vždy dohodnut písemně) do 5 pracovních dnů od doručení reklamace. Pokud tak Prodávající v uvedené lhůtě neučiní, má se zato, že reklamaci uznává a odstraní ji nejpozději ve lhůtě uvedené v bodě 9.6 Smlouvy. </w:t>
      </w:r>
    </w:p>
    <w:p w:rsidR="00B647C3" w:rsidRPr="009D201D" w:rsidRDefault="00B647C3" w:rsidP="00725E7C">
      <w:pPr>
        <w:pStyle w:val="Nadpis2"/>
        <w:numPr>
          <w:ilvl w:val="0"/>
          <w:numId w:val="0"/>
        </w:numPr>
        <w:spacing w:line="280" w:lineRule="atLeast"/>
        <w:ind w:left="709" w:hanging="1"/>
        <w:rPr>
          <w:rFonts w:ascii="Arial" w:hAnsi="Arial" w:cs="Arial"/>
          <w:sz w:val="20"/>
        </w:rPr>
      </w:pPr>
      <w:r w:rsidRPr="00524A38">
        <w:rPr>
          <w:rFonts w:ascii="Arial" w:hAnsi="Arial" w:cs="Arial"/>
          <w:sz w:val="20"/>
        </w:rPr>
        <w:t>V případech, kdy Prodávající reklamaci</w:t>
      </w:r>
      <w:r w:rsidRPr="009D201D">
        <w:rPr>
          <w:rFonts w:ascii="Arial" w:hAnsi="Arial" w:cs="Arial"/>
          <w:sz w:val="20"/>
        </w:rPr>
        <w:t xml:space="preserve">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w:t>
      </w:r>
      <w:r w:rsidRPr="009D201D">
        <w:rPr>
          <w:rFonts w:ascii="Arial" w:hAnsi="Arial" w:cs="Arial"/>
          <w:sz w:val="20"/>
        </w:rPr>
        <w:lastRenderedPageBreak/>
        <w:t>reklamace Prodávajícímu. Prokáže-li se, že Kupující reklamoval neoprávněně, je Kupující povinen uhradit Prodávajícímu prokazatelně a účelně vynaložené náklady na odstranění vady.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B647C3" w:rsidRPr="009D201D" w:rsidRDefault="00B647C3" w:rsidP="00725E7C">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B647C3" w:rsidRPr="009D201D" w:rsidRDefault="00B647C3" w:rsidP="00C2036B">
      <w:pPr>
        <w:spacing w:line="280" w:lineRule="atLeast"/>
        <w:rPr>
          <w:rFonts w:ascii="Arial" w:hAnsi="Arial" w:cs="Arial"/>
          <w:sz w:val="20"/>
        </w:rPr>
      </w:pPr>
    </w:p>
    <w:p w:rsidR="00B647C3" w:rsidRPr="009D201D" w:rsidRDefault="00844101" w:rsidP="00C2036B">
      <w:pPr>
        <w:pStyle w:val="Nadpis1"/>
        <w:numPr>
          <w:ilvl w:val="0"/>
          <w:numId w:val="21"/>
        </w:numPr>
        <w:pBdr>
          <w:left w:val="single" w:sz="4" w:space="11" w:color="auto"/>
        </w:pBdr>
        <w:spacing w:line="280" w:lineRule="atLeast"/>
        <w:ind w:left="709" w:hanging="709"/>
        <w:rPr>
          <w:rFonts w:ascii="Arial" w:hAnsi="Arial" w:cs="Arial"/>
          <w:sz w:val="22"/>
        </w:rPr>
      </w:pPr>
      <w:r>
        <w:rPr>
          <w:rFonts w:ascii="Arial" w:hAnsi="Arial" w:cs="Arial"/>
          <w:sz w:val="22"/>
        </w:rPr>
        <w:t xml:space="preserve">ZÁRUČNÍ </w:t>
      </w:r>
      <w:r w:rsidR="00B647C3" w:rsidRPr="009D201D">
        <w:rPr>
          <w:rFonts w:ascii="Arial" w:hAnsi="Arial" w:cs="Arial"/>
          <w:sz w:val="22"/>
        </w:rPr>
        <w:t>SERVIS</w:t>
      </w:r>
    </w:p>
    <w:p w:rsidR="00B647C3" w:rsidRPr="009D201D" w:rsidRDefault="00B647C3" w:rsidP="00844101">
      <w:pPr>
        <w:pStyle w:val="Nadpis2"/>
        <w:numPr>
          <w:ilvl w:val="0"/>
          <w:numId w:val="0"/>
        </w:numPr>
        <w:spacing w:after="120"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B647C3" w:rsidRPr="009D201D" w:rsidRDefault="00B647C3"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00527D93">
        <w:rPr>
          <w:rFonts w:ascii="Arial" w:hAnsi="Arial" w:cs="Arial"/>
          <w:sz w:val="20"/>
        </w:rPr>
        <w:t xml:space="preserve"> (včetně DPH) za patnáctý</w:t>
      </w:r>
      <w:r w:rsidRPr="009D201D">
        <w:rPr>
          <w:rFonts w:ascii="Arial" w:hAnsi="Arial" w:cs="Arial"/>
          <w:sz w:val="20"/>
        </w:rPr>
        <w:t xml:space="preserve"> a každý další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w:t>
      </w:r>
      <w:r w:rsidR="00997019" w:rsidRPr="009D201D">
        <w:rPr>
          <w:rFonts w:ascii="Arial" w:hAnsi="Arial" w:cs="Arial"/>
          <w:sz w:val="20"/>
        </w:rPr>
        <w:t>ti dle čl. 8.26 této smlouvy,</w:t>
      </w:r>
      <w:r w:rsidRPr="009D201D">
        <w:rPr>
          <w:rFonts w:ascii="Arial" w:hAnsi="Arial" w:cs="Arial"/>
          <w:sz w:val="20"/>
        </w:rPr>
        <w:t xml:space="preserve">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780655" w:rsidRDefault="00B647C3" w:rsidP="00ED49E5">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780655"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r w:rsidR="00524A38">
        <w:rPr>
          <w:rFonts w:ascii="Arial" w:hAnsi="Arial" w:cs="Arial"/>
          <w:sz w:val="20"/>
        </w:rPr>
        <w:t>,</w:t>
      </w:r>
    </w:p>
    <w:p w:rsidR="00B647C3" w:rsidRPr="009D201D" w:rsidRDefault="00524A38" w:rsidP="00C2036B">
      <w:pPr>
        <w:pStyle w:val="Nadpis3"/>
        <w:numPr>
          <w:ilvl w:val="2"/>
          <w:numId w:val="21"/>
        </w:numPr>
        <w:tabs>
          <w:tab w:val="clear" w:pos="2160"/>
          <w:tab w:val="num" w:pos="1985"/>
        </w:tabs>
        <w:spacing w:line="280" w:lineRule="atLeast"/>
        <w:ind w:left="1985" w:hanging="567"/>
        <w:rPr>
          <w:rFonts w:ascii="Arial" w:hAnsi="Arial" w:cs="Arial"/>
          <w:sz w:val="20"/>
        </w:rPr>
      </w:pPr>
      <w:r>
        <w:rPr>
          <w:rFonts w:ascii="Arial" w:hAnsi="Arial" w:cs="Arial"/>
          <w:sz w:val="20"/>
        </w:rPr>
        <w:t>úpadku prodávajícího,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12.3</w:t>
      </w:r>
      <w:r w:rsidRPr="009D201D">
        <w:rPr>
          <w:rFonts w:ascii="Arial" w:hAnsi="Arial" w:cs="Arial"/>
          <w:sz w:val="20"/>
        </w:rPr>
        <w:tab/>
        <w:t>Prodávající je oprávněn od Smlouvy odstoupit v případě podstatného porušení povinností Kupujícího podle této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B647C3" w:rsidRPr="009D201D" w:rsidRDefault="00B647C3" w:rsidP="00C2036B">
      <w:pPr>
        <w:pStyle w:val="Nadpis4"/>
        <w:spacing w:line="280" w:lineRule="atLeast"/>
        <w:ind w:left="1985" w:hanging="567"/>
        <w:rPr>
          <w:rFonts w:ascii="Arial" w:hAnsi="Arial" w:cs="Arial"/>
          <w:sz w:val="20"/>
        </w:rPr>
      </w:pPr>
      <w:permStart w:id="1477187704" w:edGrp="everyone"/>
      <w:r w:rsidRPr="009D201D">
        <w:rPr>
          <w:rFonts w:ascii="Arial" w:hAnsi="Arial" w:cs="Arial"/>
          <w:sz w:val="20"/>
        </w:rPr>
        <w:t>příloha č. 2 - smlouva dle § 51 odst. 6 Zákona</w:t>
      </w:r>
      <w:r w:rsidR="00997019" w:rsidRPr="009D201D">
        <w:rPr>
          <w:rFonts w:ascii="Arial" w:hAnsi="Arial" w:cs="Arial"/>
          <w:sz w:val="20"/>
        </w:rPr>
        <w:t xml:space="preserve"> </w:t>
      </w:r>
      <w:r w:rsidRPr="009D201D">
        <w:rPr>
          <w:rFonts w:ascii="Arial" w:hAnsi="Arial" w:cs="Arial"/>
          <w:sz w:val="20"/>
        </w:rPr>
        <w:t>(v případě sdružení více osob na straně Prodávajícího)</w:t>
      </w:r>
    </w:p>
    <w:permEnd w:id="1477187704"/>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B159AE" w:rsidRPr="009D201D" w:rsidRDefault="00B159AE" w:rsidP="00C2036B">
      <w:pPr>
        <w:spacing w:line="280" w:lineRule="atLeast"/>
        <w:rPr>
          <w:rFonts w:ascii="Arial" w:hAnsi="Arial" w:cs="Arial"/>
          <w:sz w:val="20"/>
        </w:rPr>
      </w:pP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B647C3" w:rsidRPr="009D201D" w:rsidRDefault="00B647C3" w:rsidP="00C2036B">
      <w:pPr>
        <w:spacing w:line="280" w:lineRule="atLeast"/>
        <w:ind w:left="0"/>
        <w:rPr>
          <w:rFonts w:ascii="Arial" w:hAnsi="Arial" w:cs="Arial"/>
          <w:sz w:val="20"/>
        </w:rPr>
      </w:pPr>
    </w:p>
    <w:p w:rsidR="006F33E7" w:rsidRDefault="00B647C3" w:rsidP="00C2036B">
      <w:pPr>
        <w:spacing w:line="280" w:lineRule="atLeast"/>
        <w:rPr>
          <w:rFonts w:ascii="Arial" w:hAnsi="Arial" w:cs="Arial"/>
          <w:sz w:val="20"/>
        </w:rPr>
      </w:pPr>
      <w:r w:rsidRPr="009D201D">
        <w:rPr>
          <w:rFonts w:ascii="Arial" w:hAnsi="Arial" w:cs="Arial"/>
          <w:sz w:val="20"/>
        </w:rPr>
        <w:t>Kupující: Masarykova univerzita</w:t>
      </w:r>
    </w:p>
    <w:p w:rsidR="00B647C3" w:rsidRPr="009D201D" w:rsidRDefault="006F33E7" w:rsidP="00C2036B">
      <w:pPr>
        <w:spacing w:line="280" w:lineRule="atLeast"/>
        <w:rPr>
          <w:rFonts w:ascii="Arial" w:hAnsi="Arial" w:cs="Arial"/>
          <w:sz w:val="20"/>
        </w:rPr>
      </w:pPr>
      <w:r>
        <w:rPr>
          <w:rFonts w:ascii="Arial" w:hAnsi="Arial" w:cs="Arial"/>
          <w:sz w:val="20"/>
        </w:rPr>
        <w:tab/>
        <w:t xml:space="preserve">  Přírodovědecká fakulta</w:t>
      </w:r>
      <w:r w:rsidR="00B647C3" w:rsidRPr="009D201D">
        <w:rPr>
          <w:rFonts w:ascii="Arial" w:hAnsi="Arial" w:cs="Arial"/>
          <w:sz w:val="20"/>
        </w:rPr>
        <w:tab/>
      </w:r>
      <w:r w:rsidR="00B647C3" w:rsidRPr="009D201D">
        <w:rPr>
          <w:rFonts w:ascii="Arial" w:hAnsi="Arial" w:cs="Arial"/>
          <w:sz w:val="20"/>
        </w:rPr>
        <w:tab/>
        <w:t xml:space="preserve">Prodávající: </w:t>
      </w:r>
      <w:bookmarkStart w:id="14" w:name="Text18"/>
      <w:permStart w:id="928390136" w:edGrp="everyone"/>
      <w:r w:rsidR="00B647C3" w:rsidRPr="009D201D">
        <w:rPr>
          <w:rFonts w:ascii="Arial" w:hAnsi="Arial" w:cs="Arial"/>
          <w:sz w:val="20"/>
        </w:rPr>
        <w:fldChar w:fldCharType="begin">
          <w:ffData>
            <w:name w:val="Text18"/>
            <w:enabled/>
            <w:calcOnExit w:val="0"/>
            <w:textInput/>
          </w:ffData>
        </w:fldChar>
      </w:r>
      <w:r w:rsidR="00B647C3" w:rsidRPr="009D201D">
        <w:rPr>
          <w:rFonts w:ascii="Arial" w:hAnsi="Arial" w:cs="Arial"/>
          <w:sz w:val="20"/>
        </w:rPr>
        <w:instrText xml:space="preserve"> FORMTEXT </w:instrText>
      </w:r>
      <w:r w:rsidR="00B647C3" w:rsidRPr="009D201D">
        <w:rPr>
          <w:rFonts w:ascii="Arial" w:hAnsi="Arial" w:cs="Arial"/>
          <w:sz w:val="20"/>
        </w:rPr>
      </w:r>
      <w:r w:rsidR="00B647C3"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sz w:val="20"/>
        </w:rPr>
        <w:fldChar w:fldCharType="end"/>
      </w:r>
      <w:bookmarkEnd w:id="14"/>
      <w:permEnd w:id="928390136"/>
    </w:p>
    <w:p w:rsidR="00B647C3" w:rsidRPr="009D201D" w:rsidRDefault="00B647C3" w:rsidP="00C2036B">
      <w:pPr>
        <w:spacing w:line="280" w:lineRule="atLeast"/>
        <w:rPr>
          <w:rFonts w:ascii="Arial" w:hAnsi="Arial" w:cs="Arial"/>
          <w:sz w:val="20"/>
        </w:rPr>
      </w:pPr>
      <w:r w:rsidRPr="009D201D">
        <w:rPr>
          <w:rFonts w:ascii="Arial" w:hAnsi="Arial" w:cs="Arial"/>
          <w:b/>
          <w:bCs/>
          <w:kern w:val="36"/>
          <w:sz w:val="20"/>
          <w:lang w:eastAsia="cs-CZ"/>
        </w:rPr>
        <w:t>doc. RNDr. Jaromír Leichmann, Dr., děkan</w:t>
      </w:r>
    </w:p>
    <w:p w:rsidR="00B647C3" w:rsidRPr="009D201D" w:rsidRDefault="00B647C3"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ab/>
      </w:r>
    </w:p>
    <w:p w:rsidR="00B647C3" w:rsidRPr="009D201D" w:rsidRDefault="00B647C3"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rsidR="00122B48" w:rsidRPr="00122B48" w:rsidRDefault="00122B48" w:rsidP="00122B48">
      <w:pPr>
        <w:spacing w:line="280" w:lineRule="atLeast"/>
        <w:rPr>
          <w:rFonts w:ascii="Arial" w:hAnsi="Arial" w:cs="Arial"/>
          <w:sz w:val="20"/>
        </w:rPr>
      </w:pPr>
      <w:r w:rsidRPr="00122B48">
        <w:rPr>
          <w:rFonts w:ascii="Arial" w:hAnsi="Arial" w:cs="Arial"/>
          <w:sz w:val="20"/>
        </w:rPr>
        <w:lastRenderedPageBreak/>
        <w:t>Příloha 1:</w:t>
      </w:r>
      <w:r w:rsidRPr="00122B48">
        <w:rPr>
          <w:rFonts w:ascii="Arial" w:hAnsi="Arial" w:cs="Arial"/>
          <w:sz w:val="20"/>
        </w:rPr>
        <w:tab/>
        <w:t>Technická specifikace dodávky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ind w:left="0"/>
        <w:rPr>
          <w:rFonts w:ascii="Arial" w:hAnsi="Arial" w:cs="Arial"/>
          <w:sz w:val="20"/>
        </w:rPr>
      </w:pPr>
    </w:p>
    <w:p w:rsidR="00844101" w:rsidRDefault="00844101" w:rsidP="00844101">
      <w:pPr>
        <w:numPr>
          <w:ilvl w:val="0"/>
          <w:numId w:val="16"/>
        </w:numPr>
        <w:spacing w:line="280" w:lineRule="atLeast"/>
        <w:rPr>
          <w:rFonts w:ascii="Arial" w:hAnsi="Arial" w:cs="Arial"/>
          <w:sz w:val="20"/>
        </w:rPr>
      </w:pPr>
      <w:r>
        <w:rPr>
          <w:rFonts w:ascii="Arial" w:hAnsi="Arial" w:cs="Arial"/>
          <w:sz w:val="20"/>
        </w:rPr>
        <w:t xml:space="preserve">Typové označení nabízeného zařízení </w:t>
      </w:r>
    </w:p>
    <w:p w:rsidR="00844101" w:rsidRDefault="00844101" w:rsidP="00844101">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844101" w:rsidRPr="00426A84" w:rsidTr="00492FD8">
        <w:trPr>
          <w:trHeight w:val="723"/>
          <w:jc w:val="center"/>
        </w:trPr>
        <w:tc>
          <w:tcPr>
            <w:tcW w:w="7655" w:type="dxa"/>
            <w:vAlign w:val="center"/>
          </w:tcPr>
          <w:p w:rsidR="00844101" w:rsidRPr="00844101" w:rsidRDefault="00844101" w:rsidP="00492FD8">
            <w:pPr>
              <w:pStyle w:val="Bezmezer"/>
              <w:jc w:val="center"/>
              <w:rPr>
                <w:rFonts w:ascii="Arial" w:hAnsi="Arial" w:cs="Arial"/>
                <w:b/>
                <w:color w:val="FF0000"/>
                <w:sz w:val="20"/>
              </w:rPr>
            </w:pPr>
            <w:permStart w:id="894509449" w:edGrp="everyone"/>
            <w:r w:rsidRPr="00844101">
              <w:rPr>
                <w:rFonts w:ascii="Arial" w:hAnsi="Arial" w:cs="Arial"/>
                <w:b/>
                <w:sz w:val="20"/>
              </w:rPr>
              <w:t>Dodavatel uvede typové označení přístroje / zařízení</w:t>
            </w:r>
            <w:permEnd w:id="894509449"/>
          </w:p>
        </w:tc>
      </w:tr>
    </w:tbl>
    <w:p w:rsidR="00844101" w:rsidRDefault="00844101" w:rsidP="00844101">
      <w:pPr>
        <w:spacing w:line="280" w:lineRule="atLeast"/>
        <w:ind w:left="705"/>
        <w:rPr>
          <w:rFonts w:ascii="Arial" w:hAnsi="Arial" w:cs="Arial"/>
          <w:sz w:val="20"/>
        </w:rPr>
      </w:pPr>
    </w:p>
    <w:p w:rsidR="00844101" w:rsidRPr="00122B48" w:rsidRDefault="00844101" w:rsidP="00844101">
      <w:pPr>
        <w:numPr>
          <w:ilvl w:val="0"/>
          <w:numId w:val="16"/>
        </w:numPr>
        <w:spacing w:line="280" w:lineRule="atLeast"/>
        <w:ind w:left="703" w:hanging="703"/>
        <w:rPr>
          <w:rFonts w:ascii="Arial" w:hAnsi="Arial" w:cs="Arial"/>
          <w:sz w:val="20"/>
        </w:rPr>
      </w:pPr>
      <w:r w:rsidRPr="00122B48">
        <w:rPr>
          <w:rFonts w:ascii="Arial" w:hAnsi="Arial" w:cs="Arial"/>
          <w:sz w:val="20"/>
        </w:rPr>
        <w:t>Dodávka, která je předmětem této smlouvy, splňuje následující minimální technické požadavky:</w:t>
      </w:r>
    </w:p>
    <w:p w:rsidR="00D7703B" w:rsidRDefault="00D7703B" w:rsidP="00D7703B">
      <w:pPr>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2B48" w:rsidRPr="00122B48" w:rsidTr="00FC6CA8">
        <w:trPr>
          <w:trHeight w:val="382"/>
        </w:trPr>
        <w:tc>
          <w:tcPr>
            <w:tcW w:w="4786" w:type="dxa"/>
          </w:tcPr>
          <w:p w:rsidR="00122B48" w:rsidRPr="00122B48" w:rsidRDefault="00122B48" w:rsidP="00C63A59">
            <w:pPr>
              <w:suppressAutoHyphens/>
              <w:spacing w:line="280" w:lineRule="atLeast"/>
              <w:ind w:left="142"/>
              <w:rPr>
                <w:rFonts w:ascii="Arial" w:hAnsi="Arial" w:cs="Arial"/>
                <w:b/>
                <w:sz w:val="20"/>
                <w:szCs w:val="20"/>
              </w:rPr>
            </w:pPr>
            <w:r w:rsidRPr="00122B48">
              <w:rPr>
                <w:rFonts w:ascii="Arial" w:hAnsi="Arial" w:cs="Arial"/>
                <w:b/>
                <w:sz w:val="20"/>
                <w:szCs w:val="20"/>
              </w:rPr>
              <w:t>Minimální požadované tech</w:t>
            </w:r>
            <w:r w:rsidR="00C63A59">
              <w:rPr>
                <w:rFonts w:ascii="Arial" w:hAnsi="Arial" w:cs="Arial"/>
                <w:b/>
                <w:sz w:val="20"/>
                <w:szCs w:val="20"/>
              </w:rPr>
              <w:t xml:space="preserve">nické parametry </w:t>
            </w:r>
          </w:p>
        </w:tc>
        <w:tc>
          <w:tcPr>
            <w:tcW w:w="4678" w:type="dxa"/>
          </w:tcPr>
          <w:p w:rsidR="00122B48" w:rsidRPr="00122B48" w:rsidRDefault="00122B48" w:rsidP="00C63A59">
            <w:pPr>
              <w:suppressAutoHyphens/>
              <w:spacing w:line="280" w:lineRule="atLeast"/>
              <w:ind w:left="72"/>
              <w:rPr>
                <w:rFonts w:ascii="Arial" w:hAnsi="Arial" w:cs="Arial"/>
                <w:b/>
                <w:sz w:val="20"/>
                <w:szCs w:val="20"/>
              </w:rPr>
            </w:pPr>
            <w:r w:rsidRPr="00122B48">
              <w:rPr>
                <w:rFonts w:ascii="Arial" w:hAnsi="Arial" w:cs="Arial"/>
                <w:b/>
                <w:sz w:val="20"/>
                <w:szCs w:val="20"/>
              </w:rPr>
              <w:t xml:space="preserve">Technické </w:t>
            </w:r>
            <w:r w:rsidR="00C63A59">
              <w:rPr>
                <w:rFonts w:ascii="Arial" w:hAnsi="Arial" w:cs="Arial"/>
                <w:b/>
                <w:sz w:val="20"/>
                <w:szCs w:val="20"/>
              </w:rPr>
              <w:t>parametry nabízené dodavatelem*</w:t>
            </w:r>
          </w:p>
        </w:tc>
      </w:tr>
      <w:tr w:rsidR="00410C1B" w:rsidRPr="00122B48" w:rsidTr="0007458E">
        <w:tc>
          <w:tcPr>
            <w:tcW w:w="4786" w:type="dxa"/>
            <w:vAlign w:val="center"/>
          </w:tcPr>
          <w:p w:rsidR="00410C1B" w:rsidRPr="00410C1B" w:rsidRDefault="00410C1B" w:rsidP="00410C1B">
            <w:pPr>
              <w:spacing w:line="280" w:lineRule="atLeast"/>
              <w:ind w:left="0"/>
              <w:rPr>
                <w:rStyle w:val="hps"/>
                <w:rFonts w:ascii="Arial" w:hAnsi="Arial" w:cs="Arial"/>
                <w:sz w:val="18"/>
                <w:szCs w:val="18"/>
              </w:rPr>
            </w:pPr>
            <w:r w:rsidRPr="00410C1B">
              <w:rPr>
                <w:rStyle w:val="hps"/>
                <w:rFonts w:ascii="Arial" w:hAnsi="Arial" w:cs="Arial"/>
                <w:sz w:val="18"/>
                <w:szCs w:val="18"/>
              </w:rPr>
              <w:t>Komerční plazmový reaktor umožňující in-line povrchovou úpravu, resp. in-line povrchovou aktivaci polymerních fólií využitím teplotně nerovnovážného plazmatu generovaného při atmosférickém tlaku. Jako pracovní plyn může být použit vzduch nebo dusík technické čistoty.</w:t>
            </w:r>
          </w:p>
        </w:tc>
        <w:tc>
          <w:tcPr>
            <w:tcW w:w="4678" w:type="dxa"/>
          </w:tcPr>
          <w:p w:rsidR="00410C1B" w:rsidRDefault="00410C1B" w:rsidP="00122B48">
            <w:pPr>
              <w:pStyle w:val="Bezmezer"/>
              <w:spacing w:line="280" w:lineRule="atLeast"/>
              <w:rPr>
                <w:rFonts w:ascii="Arial" w:hAnsi="Arial" w:cs="Arial"/>
                <w:sz w:val="20"/>
              </w:rPr>
            </w:pPr>
            <w:permStart w:id="2139566589" w:edGrp="everyone"/>
            <w:r>
              <w:rPr>
                <w:rFonts w:ascii="Arial" w:hAnsi="Arial" w:cs="Arial"/>
                <w:sz w:val="20"/>
              </w:rPr>
              <w:t xml:space="preserve">  </w:t>
            </w:r>
            <w:permEnd w:id="2139566589"/>
          </w:p>
        </w:tc>
      </w:tr>
      <w:tr w:rsidR="00410C1B" w:rsidRPr="00122B48" w:rsidTr="0007458E">
        <w:tc>
          <w:tcPr>
            <w:tcW w:w="4786" w:type="dxa"/>
            <w:vAlign w:val="center"/>
          </w:tcPr>
          <w:p w:rsidR="00410C1B" w:rsidRPr="00ED31D7" w:rsidRDefault="00410C1B" w:rsidP="00410C1B">
            <w:pPr>
              <w:spacing w:line="280" w:lineRule="atLeast"/>
              <w:ind w:left="0"/>
              <w:rPr>
                <w:rFonts w:ascii="Arial" w:hAnsi="Arial" w:cs="Arial"/>
                <w:sz w:val="18"/>
                <w:szCs w:val="18"/>
              </w:rPr>
            </w:pPr>
            <w:r w:rsidRPr="00410C1B">
              <w:rPr>
                <w:rStyle w:val="hps"/>
                <w:rFonts w:ascii="Arial" w:hAnsi="Arial" w:cs="Arial"/>
                <w:sz w:val="18"/>
                <w:szCs w:val="18"/>
              </w:rPr>
              <w:t>Povrchová</w:t>
            </w:r>
            <w:r w:rsidRPr="00410C1B">
              <w:rPr>
                <w:rFonts w:ascii="Arial" w:hAnsi="Arial" w:cs="Arial"/>
                <w:sz w:val="18"/>
                <w:szCs w:val="18"/>
              </w:rPr>
              <w:t xml:space="preserve"> </w:t>
            </w:r>
            <w:r>
              <w:rPr>
                <w:rFonts w:ascii="Arial" w:hAnsi="Arial" w:cs="Arial"/>
                <w:sz w:val="18"/>
                <w:szCs w:val="18"/>
              </w:rPr>
              <w:t xml:space="preserve">plazmová </w:t>
            </w:r>
            <w:r w:rsidRPr="00410C1B">
              <w:rPr>
                <w:rStyle w:val="hps"/>
                <w:rFonts w:ascii="Arial" w:hAnsi="Arial" w:cs="Arial"/>
                <w:sz w:val="18"/>
                <w:szCs w:val="18"/>
              </w:rPr>
              <w:t>úprava</w:t>
            </w:r>
            <w:r w:rsidRPr="00410C1B">
              <w:rPr>
                <w:rFonts w:ascii="Arial" w:hAnsi="Arial" w:cs="Arial"/>
                <w:sz w:val="18"/>
                <w:szCs w:val="18"/>
              </w:rPr>
              <w:t xml:space="preserve">, </w:t>
            </w:r>
            <w:r w:rsidRPr="00410C1B">
              <w:rPr>
                <w:rStyle w:val="hps"/>
                <w:rFonts w:ascii="Arial" w:hAnsi="Arial" w:cs="Arial"/>
                <w:sz w:val="18"/>
                <w:szCs w:val="18"/>
              </w:rPr>
              <w:t>resp.</w:t>
            </w:r>
            <w:r w:rsidRPr="00410C1B">
              <w:rPr>
                <w:rFonts w:ascii="Arial" w:hAnsi="Arial" w:cs="Arial"/>
                <w:sz w:val="18"/>
                <w:szCs w:val="18"/>
              </w:rPr>
              <w:t xml:space="preserve"> </w:t>
            </w:r>
            <w:r w:rsidRPr="00410C1B">
              <w:rPr>
                <w:rStyle w:val="hps"/>
                <w:rFonts w:ascii="Arial" w:hAnsi="Arial" w:cs="Arial"/>
                <w:sz w:val="18"/>
                <w:szCs w:val="18"/>
              </w:rPr>
              <w:t>aktivace</w:t>
            </w:r>
            <w:r w:rsidRPr="00410C1B">
              <w:rPr>
                <w:rFonts w:ascii="Arial" w:hAnsi="Arial" w:cs="Arial"/>
                <w:sz w:val="18"/>
                <w:szCs w:val="18"/>
              </w:rPr>
              <w:t xml:space="preserve"> </w:t>
            </w:r>
            <w:r w:rsidRPr="00410C1B">
              <w:rPr>
                <w:rStyle w:val="hps"/>
                <w:rFonts w:ascii="Arial" w:hAnsi="Arial" w:cs="Arial"/>
                <w:sz w:val="18"/>
                <w:szCs w:val="18"/>
              </w:rPr>
              <w:t>flexibilních</w:t>
            </w:r>
            <w:r w:rsidRPr="00410C1B">
              <w:rPr>
                <w:rFonts w:ascii="Arial" w:hAnsi="Arial" w:cs="Arial"/>
                <w:sz w:val="18"/>
                <w:szCs w:val="18"/>
              </w:rPr>
              <w:t xml:space="preserve"> </w:t>
            </w:r>
            <w:r w:rsidRPr="00410C1B">
              <w:rPr>
                <w:rStyle w:val="hps"/>
                <w:rFonts w:ascii="Arial" w:hAnsi="Arial" w:cs="Arial"/>
                <w:sz w:val="18"/>
                <w:szCs w:val="18"/>
              </w:rPr>
              <w:t>polymerních</w:t>
            </w:r>
            <w:r w:rsidRPr="00410C1B">
              <w:rPr>
                <w:rFonts w:ascii="Arial" w:hAnsi="Arial" w:cs="Arial"/>
                <w:sz w:val="18"/>
                <w:szCs w:val="18"/>
              </w:rPr>
              <w:t xml:space="preserve"> </w:t>
            </w:r>
            <w:r w:rsidRPr="00410C1B">
              <w:rPr>
                <w:rStyle w:val="hps"/>
                <w:rFonts w:ascii="Arial" w:hAnsi="Arial" w:cs="Arial"/>
                <w:sz w:val="18"/>
                <w:szCs w:val="18"/>
              </w:rPr>
              <w:t>fólií</w:t>
            </w:r>
            <w:r w:rsidRPr="00410C1B">
              <w:rPr>
                <w:rFonts w:ascii="Arial" w:hAnsi="Arial" w:cs="Arial"/>
                <w:sz w:val="18"/>
                <w:szCs w:val="18"/>
              </w:rPr>
              <w:t xml:space="preserve"> </w:t>
            </w:r>
            <w:r w:rsidRPr="00410C1B">
              <w:rPr>
                <w:rStyle w:val="hps"/>
                <w:rFonts w:ascii="Arial" w:hAnsi="Arial" w:cs="Arial"/>
                <w:sz w:val="18"/>
                <w:szCs w:val="18"/>
              </w:rPr>
              <w:t>o tloušťce</w:t>
            </w:r>
            <w:r w:rsidRPr="00410C1B">
              <w:rPr>
                <w:rFonts w:ascii="Arial" w:hAnsi="Arial" w:cs="Arial"/>
                <w:sz w:val="18"/>
                <w:szCs w:val="18"/>
              </w:rPr>
              <w:t xml:space="preserve"> 3 </w:t>
            </w:r>
            <w:r w:rsidRPr="00410C1B">
              <w:rPr>
                <w:rFonts w:ascii="Arial" w:hAnsi="Arial" w:cs="Arial"/>
                <w:sz w:val="18"/>
                <w:szCs w:val="18"/>
              </w:rPr>
              <w:sym w:font="Symbol" w:char="F06D"/>
            </w:r>
            <w:r w:rsidRPr="00410C1B">
              <w:rPr>
                <w:rFonts w:ascii="Arial" w:hAnsi="Arial" w:cs="Arial"/>
                <w:sz w:val="18"/>
                <w:szCs w:val="18"/>
              </w:rPr>
              <w:t>m – 3 mm.</w:t>
            </w:r>
          </w:p>
        </w:tc>
        <w:tc>
          <w:tcPr>
            <w:tcW w:w="4678" w:type="dxa"/>
          </w:tcPr>
          <w:p w:rsidR="00410C1B" w:rsidRPr="00122B48" w:rsidRDefault="00410C1B" w:rsidP="00122B48">
            <w:pPr>
              <w:pStyle w:val="Bezmezer"/>
              <w:spacing w:line="280" w:lineRule="atLeast"/>
              <w:rPr>
                <w:rFonts w:ascii="Arial" w:hAnsi="Arial" w:cs="Arial"/>
                <w:sz w:val="20"/>
              </w:rPr>
            </w:pPr>
            <w:permStart w:id="1998269588" w:edGrp="everyone"/>
            <w:r>
              <w:rPr>
                <w:rFonts w:ascii="Arial" w:hAnsi="Arial" w:cs="Arial"/>
                <w:sz w:val="20"/>
              </w:rPr>
              <w:t xml:space="preserve">  </w:t>
            </w:r>
            <w:permEnd w:id="1998269588"/>
          </w:p>
        </w:tc>
      </w:tr>
      <w:tr w:rsidR="00410C1B" w:rsidRPr="00122B48" w:rsidTr="00FC6CA8">
        <w:tc>
          <w:tcPr>
            <w:tcW w:w="4786" w:type="dxa"/>
          </w:tcPr>
          <w:p w:rsidR="00410C1B" w:rsidRPr="00410C1B" w:rsidRDefault="00410C1B" w:rsidP="00410C1B">
            <w:pPr>
              <w:pStyle w:val="Bezmezer"/>
              <w:spacing w:line="280" w:lineRule="atLeast"/>
              <w:ind w:left="0"/>
              <w:rPr>
                <w:rFonts w:ascii="Arial" w:hAnsi="Arial" w:cs="Arial"/>
                <w:sz w:val="18"/>
                <w:szCs w:val="18"/>
              </w:rPr>
            </w:pPr>
            <w:permStart w:id="1563233362" w:edGrp="everyone" w:colFirst="1" w:colLast="1"/>
            <w:r w:rsidRPr="00410C1B">
              <w:rPr>
                <w:rStyle w:val="hps"/>
                <w:rFonts w:ascii="Arial" w:hAnsi="Arial" w:cs="Arial"/>
                <w:sz w:val="18"/>
                <w:szCs w:val="18"/>
              </w:rPr>
              <w:t>Oboustranná</w:t>
            </w:r>
            <w:r w:rsidRPr="00410C1B">
              <w:rPr>
                <w:rFonts w:ascii="Arial" w:hAnsi="Arial" w:cs="Arial"/>
                <w:sz w:val="18"/>
                <w:szCs w:val="18"/>
              </w:rPr>
              <w:t xml:space="preserve"> </w:t>
            </w:r>
            <w:r w:rsidRPr="00410C1B">
              <w:rPr>
                <w:rStyle w:val="hps"/>
                <w:rFonts w:ascii="Arial" w:hAnsi="Arial" w:cs="Arial"/>
                <w:sz w:val="18"/>
                <w:szCs w:val="18"/>
              </w:rPr>
              <w:t>kontinuální</w:t>
            </w:r>
            <w:r w:rsidRPr="00410C1B">
              <w:rPr>
                <w:rFonts w:ascii="Arial" w:hAnsi="Arial" w:cs="Arial"/>
                <w:sz w:val="18"/>
                <w:szCs w:val="18"/>
              </w:rPr>
              <w:t xml:space="preserve"> </w:t>
            </w:r>
            <w:r w:rsidRPr="00410C1B">
              <w:rPr>
                <w:rStyle w:val="hps"/>
                <w:rFonts w:ascii="Arial" w:hAnsi="Arial" w:cs="Arial"/>
                <w:sz w:val="18"/>
                <w:szCs w:val="18"/>
              </w:rPr>
              <w:t xml:space="preserve">povrchová </w:t>
            </w:r>
            <w:r>
              <w:rPr>
                <w:rStyle w:val="hps"/>
                <w:rFonts w:ascii="Arial" w:hAnsi="Arial" w:cs="Arial"/>
                <w:sz w:val="18"/>
                <w:szCs w:val="18"/>
              </w:rPr>
              <w:t xml:space="preserve">plazmová </w:t>
            </w:r>
            <w:r w:rsidRPr="00410C1B">
              <w:rPr>
                <w:rStyle w:val="hps"/>
                <w:rFonts w:ascii="Arial" w:hAnsi="Arial" w:cs="Arial"/>
                <w:sz w:val="18"/>
                <w:szCs w:val="18"/>
              </w:rPr>
              <w:t>úprava</w:t>
            </w:r>
            <w:r w:rsidRPr="00410C1B">
              <w:rPr>
                <w:rFonts w:ascii="Arial" w:hAnsi="Arial" w:cs="Arial"/>
                <w:sz w:val="18"/>
                <w:szCs w:val="18"/>
              </w:rPr>
              <w:t xml:space="preserve">, </w:t>
            </w:r>
            <w:r w:rsidRPr="00410C1B">
              <w:rPr>
                <w:rStyle w:val="hps"/>
                <w:rFonts w:ascii="Arial" w:hAnsi="Arial" w:cs="Arial"/>
                <w:sz w:val="18"/>
                <w:szCs w:val="18"/>
              </w:rPr>
              <w:t>resp.</w:t>
            </w:r>
            <w:r w:rsidRPr="00410C1B">
              <w:rPr>
                <w:rFonts w:ascii="Arial" w:hAnsi="Arial" w:cs="Arial"/>
                <w:sz w:val="18"/>
                <w:szCs w:val="18"/>
              </w:rPr>
              <w:t xml:space="preserve"> </w:t>
            </w:r>
            <w:r w:rsidRPr="00410C1B">
              <w:rPr>
                <w:rStyle w:val="hps"/>
                <w:rFonts w:ascii="Arial" w:hAnsi="Arial" w:cs="Arial"/>
                <w:sz w:val="18"/>
                <w:szCs w:val="18"/>
              </w:rPr>
              <w:t>aktivace</w:t>
            </w:r>
            <w:r w:rsidRPr="00410C1B">
              <w:rPr>
                <w:rFonts w:ascii="Arial" w:hAnsi="Arial" w:cs="Arial"/>
                <w:sz w:val="18"/>
                <w:szCs w:val="18"/>
              </w:rPr>
              <w:t xml:space="preserve"> </w:t>
            </w:r>
            <w:r w:rsidRPr="00410C1B">
              <w:rPr>
                <w:rStyle w:val="hps"/>
                <w:rFonts w:ascii="Arial" w:hAnsi="Arial" w:cs="Arial"/>
                <w:sz w:val="18"/>
                <w:szCs w:val="18"/>
              </w:rPr>
              <w:t>flexibilných</w:t>
            </w:r>
            <w:r w:rsidRPr="00410C1B">
              <w:rPr>
                <w:rFonts w:ascii="Arial" w:hAnsi="Arial" w:cs="Arial"/>
                <w:sz w:val="18"/>
                <w:szCs w:val="18"/>
              </w:rPr>
              <w:t xml:space="preserve"> </w:t>
            </w:r>
            <w:r w:rsidRPr="00410C1B">
              <w:rPr>
                <w:rStyle w:val="hps"/>
                <w:rFonts w:ascii="Arial" w:hAnsi="Arial" w:cs="Arial"/>
                <w:sz w:val="18"/>
                <w:szCs w:val="18"/>
              </w:rPr>
              <w:t>polymerních</w:t>
            </w:r>
            <w:r w:rsidRPr="00410C1B">
              <w:rPr>
                <w:rFonts w:ascii="Arial" w:hAnsi="Arial" w:cs="Arial"/>
                <w:sz w:val="18"/>
                <w:szCs w:val="18"/>
              </w:rPr>
              <w:t xml:space="preserve"> </w:t>
            </w:r>
            <w:r w:rsidRPr="00410C1B">
              <w:rPr>
                <w:rStyle w:val="hps"/>
                <w:rFonts w:ascii="Arial" w:hAnsi="Arial" w:cs="Arial"/>
                <w:sz w:val="18"/>
                <w:szCs w:val="18"/>
              </w:rPr>
              <w:t>fólií ve formě nábalů</w:t>
            </w:r>
            <w:r w:rsidRPr="00410C1B">
              <w:rPr>
                <w:rFonts w:ascii="Arial" w:hAnsi="Arial" w:cs="Arial"/>
                <w:sz w:val="18"/>
                <w:szCs w:val="18"/>
              </w:rPr>
              <w:t xml:space="preserve"> </w:t>
            </w:r>
            <w:r w:rsidRPr="00410C1B">
              <w:rPr>
                <w:rStyle w:val="hps"/>
                <w:rFonts w:ascii="Arial" w:hAnsi="Arial" w:cs="Arial"/>
                <w:sz w:val="18"/>
                <w:szCs w:val="18"/>
              </w:rPr>
              <w:t>s průměrem do</w:t>
            </w:r>
            <w:r w:rsidRPr="00410C1B">
              <w:rPr>
                <w:rFonts w:ascii="Arial" w:hAnsi="Arial" w:cs="Arial"/>
                <w:sz w:val="18"/>
                <w:szCs w:val="18"/>
              </w:rPr>
              <w:t xml:space="preserve"> </w:t>
            </w:r>
            <w:r w:rsidRPr="00410C1B">
              <w:rPr>
                <w:rStyle w:val="hps"/>
                <w:rFonts w:ascii="Arial" w:hAnsi="Arial" w:cs="Arial"/>
                <w:sz w:val="18"/>
                <w:szCs w:val="18"/>
              </w:rPr>
              <w:t>400 mm</w:t>
            </w:r>
            <w:r w:rsidRPr="00410C1B">
              <w:rPr>
                <w:rFonts w:ascii="Arial" w:hAnsi="Arial" w:cs="Arial"/>
                <w:sz w:val="18"/>
                <w:szCs w:val="18"/>
              </w:rPr>
              <w:t xml:space="preserve"> </w:t>
            </w:r>
            <w:r w:rsidRPr="00410C1B">
              <w:rPr>
                <w:rStyle w:val="hps"/>
                <w:rFonts w:ascii="Arial" w:hAnsi="Arial" w:cs="Arial"/>
                <w:sz w:val="18"/>
                <w:szCs w:val="18"/>
              </w:rPr>
              <w:t>a</w:t>
            </w:r>
            <w:r w:rsidRPr="00410C1B">
              <w:rPr>
                <w:rFonts w:ascii="Arial" w:hAnsi="Arial" w:cs="Arial"/>
                <w:sz w:val="18"/>
                <w:szCs w:val="18"/>
              </w:rPr>
              <w:t xml:space="preserve"> </w:t>
            </w:r>
            <w:r w:rsidRPr="00410C1B">
              <w:rPr>
                <w:rStyle w:val="hps"/>
                <w:rFonts w:ascii="Arial" w:hAnsi="Arial" w:cs="Arial"/>
                <w:sz w:val="18"/>
                <w:szCs w:val="18"/>
              </w:rPr>
              <w:t>šířkou</w:t>
            </w:r>
            <w:r w:rsidRPr="00410C1B">
              <w:rPr>
                <w:rFonts w:ascii="Arial" w:hAnsi="Arial" w:cs="Arial"/>
                <w:sz w:val="18"/>
                <w:szCs w:val="18"/>
              </w:rPr>
              <w:t xml:space="preserve"> </w:t>
            </w:r>
            <w:r w:rsidRPr="00410C1B">
              <w:rPr>
                <w:rStyle w:val="hps"/>
                <w:rFonts w:ascii="Arial" w:hAnsi="Arial" w:cs="Arial"/>
                <w:sz w:val="18"/>
                <w:szCs w:val="18"/>
              </w:rPr>
              <w:t>nábalů</w:t>
            </w:r>
            <w:r w:rsidRPr="00410C1B">
              <w:rPr>
                <w:rFonts w:ascii="Arial" w:hAnsi="Arial" w:cs="Arial"/>
                <w:sz w:val="18"/>
                <w:szCs w:val="18"/>
              </w:rPr>
              <w:t xml:space="preserve"> </w:t>
            </w:r>
            <w:r w:rsidRPr="00410C1B">
              <w:rPr>
                <w:rStyle w:val="hps"/>
                <w:rFonts w:ascii="Arial" w:hAnsi="Arial" w:cs="Arial"/>
                <w:sz w:val="18"/>
                <w:szCs w:val="18"/>
              </w:rPr>
              <w:t>210 mm</w:t>
            </w:r>
            <w:r w:rsidRPr="00410C1B">
              <w:rPr>
                <w:rFonts w:ascii="Arial" w:hAnsi="Arial" w:cs="Arial"/>
                <w:sz w:val="18"/>
                <w:szCs w:val="18"/>
              </w:rPr>
              <w:t>.</w:t>
            </w:r>
          </w:p>
        </w:tc>
        <w:tc>
          <w:tcPr>
            <w:tcW w:w="4678" w:type="dxa"/>
          </w:tcPr>
          <w:p w:rsidR="00410C1B" w:rsidRPr="00122B48" w:rsidRDefault="00410C1B" w:rsidP="00492FD8">
            <w:pPr>
              <w:pStyle w:val="Bezmezer"/>
              <w:spacing w:line="280" w:lineRule="atLeast"/>
              <w:rPr>
                <w:rFonts w:ascii="Arial" w:hAnsi="Arial" w:cs="Arial"/>
                <w:sz w:val="20"/>
              </w:rPr>
            </w:pPr>
          </w:p>
        </w:tc>
      </w:tr>
      <w:permEnd w:id="1563233362"/>
      <w:tr w:rsidR="00410C1B" w:rsidRPr="00122B48" w:rsidTr="004715D8">
        <w:tc>
          <w:tcPr>
            <w:tcW w:w="4786" w:type="dxa"/>
            <w:vAlign w:val="center"/>
          </w:tcPr>
          <w:p w:rsidR="00410C1B" w:rsidRPr="00410C1B" w:rsidRDefault="00410C1B" w:rsidP="00492FD8">
            <w:pPr>
              <w:spacing w:line="280" w:lineRule="atLeast"/>
              <w:ind w:left="0"/>
              <w:rPr>
                <w:rStyle w:val="hps"/>
                <w:rFonts w:ascii="Arial" w:hAnsi="Arial" w:cs="Arial"/>
                <w:sz w:val="18"/>
                <w:szCs w:val="18"/>
              </w:rPr>
            </w:pPr>
            <w:r w:rsidRPr="00410C1B">
              <w:rPr>
                <w:rStyle w:val="hps"/>
                <w:rFonts w:ascii="Arial" w:hAnsi="Arial" w:cs="Arial"/>
                <w:sz w:val="18"/>
                <w:szCs w:val="18"/>
              </w:rPr>
              <w:t>Opracování fólií tímto typem reaktoru musí dosahovat vyšší účinnost ve srovnání s opracováním fólií průmyslovou koronou a to ve sledování těchto parametrů úpravy: musí být dosaženo vyšší stálost úpravy (potlačení ageing afektu), vyšší homogennost úpravy a musí být potlačen nežádoucí effect "backside-treatment".</w:t>
            </w:r>
          </w:p>
        </w:tc>
        <w:tc>
          <w:tcPr>
            <w:tcW w:w="4678" w:type="dxa"/>
          </w:tcPr>
          <w:p w:rsidR="00410C1B" w:rsidRPr="00122B48" w:rsidRDefault="00410C1B" w:rsidP="00492FD8">
            <w:pPr>
              <w:pStyle w:val="Bezmezer"/>
              <w:spacing w:line="280" w:lineRule="atLeast"/>
              <w:rPr>
                <w:rFonts w:ascii="Arial" w:hAnsi="Arial" w:cs="Arial"/>
                <w:sz w:val="20"/>
              </w:rPr>
            </w:pPr>
            <w:permStart w:id="161498293" w:edGrp="everyone"/>
            <w:r>
              <w:rPr>
                <w:rFonts w:ascii="Arial" w:hAnsi="Arial" w:cs="Arial"/>
                <w:sz w:val="20"/>
              </w:rPr>
              <w:t xml:space="preserve">  </w:t>
            </w:r>
            <w:permEnd w:id="161498293"/>
          </w:p>
        </w:tc>
      </w:tr>
      <w:tr w:rsidR="00410C1B" w:rsidRPr="00122B48" w:rsidTr="00FC6CA8">
        <w:tc>
          <w:tcPr>
            <w:tcW w:w="4786" w:type="dxa"/>
          </w:tcPr>
          <w:p w:rsidR="00410C1B" w:rsidRPr="00410C1B" w:rsidRDefault="00410C1B" w:rsidP="00410C1B">
            <w:pPr>
              <w:pStyle w:val="Bezmezer1"/>
              <w:snapToGrid w:val="0"/>
              <w:spacing w:line="280" w:lineRule="atLeast"/>
              <w:rPr>
                <w:rFonts w:ascii="Arial" w:hAnsi="Arial" w:cs="Arial"/>
                <w:sz w:val="18"/>
                <w:szCs w:val="18"/>
              </w:rPr>
            </w:pPr>
            <w:permStart w:id="309555644" w:edGrp="everyone" w:colFirst="1" w:colLast="1"/>
            <w:r w:rsidRPr="00410C1B">
              <w:rPr>
                <w:rStyle w:val="hps"/>
                <w:rFonts w:ascii="Arial" w:hAnsi="Arial" w:cs="Arial"/>
                <w:sz w:val="18"/>
                <w:szCs w:val="18"/>
              </w:rPr>
              <w:t>Plynulá</w:t>
            </w:r>
            <w:r w:rsidRPr="00410C1B">
              <w:rPr>
                <w:rFonts w:ascii="Arial" w:hAnsi="Arial" w:cs="Arial"/>
                <w:sz w:val="18"/>
                <w:szCs w:val="18"/>
              </w:rPr>
              <w:t xml:space="preserve"> </w:t>
            </w:r>
            <w:r w:rsidRPr="00410C1B">
              <w:rPr>
                <w:rStyle w:val="hps"/>
                <w:rFonts w:ascii="Arial" w:hAnsi="Arial" w:cs="Arial"/>
                <w:sz w:val="18"/>
                <w:szCs w:val="18"/>
              </w:rPr>
              <w:t>regulace</w:t>
            </w:r>
            <w:r w:rsidRPr="00410C1B">
              <w:rPr>
                <w:rFonts w:ascii="Arial" w:hAnsi="Arial" w:cs="Arial"/>
                <w:sz w:val="18"/>
                <w:szCs w:val="18"/>
              </w:rPr>
              <w:t xml:space="preserve"> </w:t>
            </w:r>
            <w:r w:rsidRPr="00410C1B">
              <w:rPr>
                <w:rStyle w:val="hps"/>
                <w:rFonts w:ascii="Arial" w:hAnsi="Arial" w:cs="Arial"/>
                <w:sz w:val="18"/>
                <w:szCs w:val="18"/>
              </w:rPr>
              <w:t>rychlosti</w:t>
            </w:r>
            <w:r w:rsidRPr="00410C1B">
              <w:rPr>
                <w:rFonts w:ascii="Arial" w:hAnsi="Arial" w:cs="Arial"/>
                <w:sz w:val="18"/>
                <w:szCs w:val="18"/>
              </w:rPr>
              <w:t xml:space="preserve"> </w:t>
            </w:r>
            <w:r w:rsidRPr="00410C1B">
              <w:rPr>
                <w:rStyle w:val="hps"/>
                <w:rFonts w:ascii="Arial" w:hAnsi="Arial" w:cs="Arial"/>
                <w:sz w:val="18"/>
                <w:szCs w:val="18"/>
              </w:rPr>
              <w:t>odtahu</w:t>
            </w:r>
            <w:r w:rsidRPr="00410C1B">
              <w:rPr>
                <w:rFonts w:ascii="Arial" w:hAnsi="Arial" w:cs="Arial"/>
                <w:sz w:val="18"/>
                <w:szCs w:val="18"/>
              </w:rPr>
              <w:t xml:space="preserve"> </w:t>
            </w:r>
            <w:r w:rsidRPr="00410C1B">
              <w:rPr>
                <w:rStyle w:val="hps"/>
                <w:rFonts w:ascii="Arial" w:hAnsi="Arial" w:cs="Arial"/>
                <w:sz w:val="18"/>
                <w:szCs w:val="18"/>
              </w:rPr>
              <w:t>fólie v intervalu</w:t>
            </w:r>
            <w:r w:rsidRPr="00410C1B">
              <w:rPr>
                <w:rFonts w:ascii="Arial" w:hAnsi="Arial" w:cs="Arial"/>
                <w:sz w:val="18"/>
                <w:szCs w:val="18"/>
              </w:rPr>
              <w:t xml:space="preserve"> min. </w:t>
            </w:r>
            <w:r w:rsidRPr="00410C1B">
              <w:rPr>
                <w:rStyle w:val="hps"/>
                <w:rFonts w:ascii="Arial" w:hAnsi="Arial" w:cs="Arial"/>
                <w:sz w:val="18"/>
                <w:szCs w:val="18"/>
              </w:rPr>
              <w:t>3,5 m/min</w:t>
            </w:r>
            <w:r w:rsidRPr="00410C1B">
              <w:rPr>
                <w:rFonts w:ascii="Arial" w:hAnsi="Arial" w:cs="Arial"/>
                <w:sz w:val="18"/>
                <w:szCs w:val="18"/>
              </w:rPr>
              <w:t xml:space="preserve"> </w:t>
            </w:r>
            <w:r w:rsidRPr="00410C1B">
              <w:rPr>
                <w:rStyle w:val="hps"/>
                <w:rFonts w:ascii="Arial" w:hAnsi="Arial" w:cs="Arial"/>
                <w:sz w:val="18"/>
                <w:szCs w:val="18"/>
              </w:rPr>
              <w:t>–</w:t>
            </w:r>
            <w:r w:rsidRPr="00410C1B">
              <w:rPr>
                <w:rFonts w:ascii="Arial" w:hAnsi="Arial" w:cs="Arial"/>
                <w:sz w:val="18"/>
                <w:szCs w:val="18"/>
              </w:rPr>
              <w:t xml:space="preserve"> max. </w:t>
            </w:r>
            <w:r w:rsidRPr="00410C1B">
              <w:rPr>
                <w:rStyle w:val="hps"/>
                <w:rFonts w:ascii="Arial" w:hAnsi="Arial" w:cs="Arial"/>
                <w:sz w:val="18"/>
                <w:szCs w:val="18"/>
              </w:rPr>
              <w:t>100 m</w:t>
            </w:r>
            <w:r w:rsidRPr="00410C1B">
              <w:rPr>
                <w:rStyle w:val="atn"/>
                <w:rFonts w:ascii="Arial" w:hAnsi="Arial" w:cs="Arial"/>
                <w:sz w:val="18"/>
                <w:szCs w:val="18"/>
              </w:rPr>
              <w:t>/</w:t>
            </w:r>
            <w:r w:rsidRPr="00410C1B">
              <w:rPr>
                <w:rFonts w:ascii="Arial" w:hAnsi="Arial" w:cs="Arial"/>
                <w:sz w:val="18"/>
                <w:szCs w:val="18"/>
              </w:rPr>
              <w:t>min.</w:t>
            </w:r>
          </w:p>
        </w:tc>
        <w:tc>
          <w:tcPr>
            <w:tcW w:w="4678" w:type="dxa"/>
          </w:tcPr>
          <w:p w:rsidR="00410C1B" w:rsidRPr="00122B48" w:rsidRDefault="00410C1B" w:rsidP="00492FD8">
            <w:pPr>
              <w:pStyle w:val="Bezmezer"/>
              <w:spacing w:line="280" w:lineRule="atLeast"/>
              <w:rPr>
                <w:rFonts w:ascii="Arial" w:hAnsi="Arial" w:cs="Arial"/>
                <w:sz w:val="20"/>
              </w:rPr>
            </w:pPr>
          </w:p>
        </w:tc>
      </w:tr>
      <w:tr w:rsidR="00410C1B" w:rsidRPr="00122B48" w:rsidTr="00FC6CA8">
        <w:tc>
          <w:tcPr>
            <w:tcW w:w="4786" w:type="dxa"/>
          </w:tcPr>
          <w:p w:rsidR="00410C1B" w:rsidRPr="00410C1B" w:rsidRDefault="00410C1B" w:rsidP="00410C1B">
            <w:pPr>
              <w:spacing w:line="280" w:lineRule="atLeast"/>
              <w:ind w:left="0"/>
              <w:rPr>
                <w:rFonts w:ascii="Arial" w:hAnsi="Arial" w:cs="Arial"/>
                <w:sz w:val="18"/>
                <w:szCs w:val="18"/>
              </w:rPr>
            </w:pPr>
            <w:permStart w:id="181304395" w:edGrp="everyone" w:colFirst="1" w:colLast="1"/>
            <w:permEnd w:id="309555644"/>
            <w:r w:rsidRPr="00410C1B">
              <w:rPr>
                <w:rStyle w:val="hps"/>
                <w:rFonts w:ascii="Arial" w:hAnsi="Arial" w:cs="Arial"/>
                <w:sz w:val="18"/>
                <w:szCs w:val="18"/>
              </w:rPr>
              <w:t>Dosažení požadované</w:t>
            </w:r>
            <w:r w:rsidRPr="00410C1B">
              <w:rPr>
                <w:rFonts w:ascii="Arial" w:hAnsi="Arial" w:cs="Arial"/>
                <w:sz w:val="18"/>
                <w:szCs w:val="18"/>
              </w:rPr>
              <w:t xml:space="preserve"> </w:t>
            </w:r>
            <w:r w:rsidRPr="00410C1B">
              <w:rPr>
                <w:rStyle w:val="hps"/>
                <w:rFonts w:ascii="Arial" w:hAnsi="Arial" w:cs="Arial"/>
                <w:sz w:val="18"/>
                <w:szCs w:val="18"/>
              </w:rPr>
              <w:t>rychlosti</w:t>
            </w:r>
            <w:r w:rsidRPr="00410C1B">
              <w:rPr>
                <w:rFonts w:ascii="Arial" w:hAnsi="Arial" w:cs="Arial"/>
                <w:sz w:val="18"/>
                <w:szCs w:val="18"/>
              </w:rPr>
              <w:t xml:space="preserve"> </w:t>
            </w:r>
            <w:r w:rsidRPr="00410C1B">
              <w:rPr>
                <w:rStyle w:val="hps"/>
                <w:rFonts w:ascii="Arial" w:hAnsi="Arial" w:cs="Arial"/>
                <w:sz w:val="18"/>
                <w:szCs w:val="18"/>
              </w:rPr>
              <w:t>odtahu</w:t>
            </w:r>
            <w:r w:rsidRPr="00410C1B">
              <w:rPr>
                <w:rFonts w:ascii="Arial" w:hAnsi="Arial" w:cs="Arial"/>
                <w:sz w:val="18"/>
                <w:szCs w:val="18"/>
              </w:rPr>
              <w:t xml:space="preserve"> </w:t>
            </w:r>
            <w:r w:rsidRPr="00410C1B">
              <w:rPr>
                <w:rStyle w:val="hps"/>
                <w:rFonts w:ascii="Arial" w:hAnsi="Arial" w:cs="Arial"/>
                <w:sz w:val="18"/>
                <w:szCs w:val="18"/>
              </w:rPr>
              <w:t>do 5 sekund</w:t>
            </w:r>
            <w:r w:rsidRPr="00410C1B">
              <w:rPr>
                <w:rFonts w:ascii="Arial" w:hAnsi="Arial" w:cs="Arial"/>
                <w:sz w:val="18"/>
                <w:szCs w:val="18"/>
              </w:rPr>
              <w:t xml:space="preserve"> </w:t>
            </w:r>
            <w:r w:rsidRPr="00410C1B">
              <w:rPr>
                <w:rStyle w:val="hps"/>
                <w:rFonts w:ascii="Arial" w:hAnsi="Arial" w:cs="Arial"/>
                <w:sz w:val="18"/>
                <w:szCs w:val="18"/>
              </w:rPr>
              <w:t>od spuštění</w:t>
            </w:r>
            <w:r w:rsidRPr="00410C1B">
              <w:rPr>
                <w:rFonts w:ascii="Arial" w:hAnsi="Arial" w:cs="Arial"/>
                <w:sz w:val="18"/>
                <w:szCs w:val="18"/>
              </w:rPr>
              <w:t xml:space="preserve"> </w:t>
            </w:r>
            <w:r w:rsidRPr="00410C1B">
              <w:rPr>
                <w:rStyle w:val="hps"/>
                <w:rFonts w:ascii="Arial" w:hAnsi="Arial" w:cs="Arial"/>
                <w:sz w:val="18"/>
                <w:szCs w:val="18"/>
              </w:rPr>
              <w:t>odtahu</w:t>
            </w:r>
            <w:r w:rsidRPr="00410C1B">
              <w:rPr>
                <w:rFonts w:ascii="Arial" w:hAnsi="Arial" w:cs="Arial"/>
                <w:sz w:val="18"/>
                <w:szCs w:val="18"/>
              </w:rPr>
              <w:t xml:space="preserve"> </w:t>
            </w:r>
            <w:r w:rsidRPr="00410C1B">
              <w:rPr>
                <w:rStyle w:val="hps"/>
                <w:rFonts w:ascii="Arial" w:hAnsi="Arial" w:cs="Arial"/>
                <w:sz w:val="18"/>
                <w:szCs w:val="18"/>
              </w:rPr>
              <w:t>textilie -</w:t>
            </w:r>
            <w:r w:rsidRPr="00410C1B">
              <w:rPr>
                <w:rFonts w:ascii="Arial" w:hAnsi="Arial" w:cs="Arial"/>
                <w:sz w:val="18"/>
                <w:szCs w:val="18"/>
              </w:rPr>
              <w:t xml:space="preserve"> </w:t>
            </w:r>
            <w:r w:rsidRPr="00410C1B">
              <w:rPr>
                <w:rStyle w:val="hps"/>
                <w:rFonts w:ascii="Arial" w:hAnsi="Arial" w:cs="Arial"/>
                <w:sz w:val="18"/>
                <w:szCs w:val="18"/>
              </w:rPr>
              <w:t>rozběhová</w:t>
            </w:r>
            <w:r w:rsidRPr="00410C1B">
              <w:rPr>
                <w:rFonts w:ascii="Arial" w:hAnsi="Arial" w:cs="Arial"/>
                <w:sz w:val="18"/>
                <w:szCs w:val="18"/>
              </w:rPr>
              <w:t xml:space="preserve"> </w:t>
            </w:r>
            <w:r w:rsidRPr="00410C1B">
              <w:rPr>
                <w:rStyle w:val="hps"/>
                <w:rFonts w:ascii="Arial" w:hAnsi="Arial" w:cs="Arial"/>
                <w:sz w:val="18"/>
                <w:szCs w:val="18"/>
              </w:rPr>
              <w:t>rampa</w:t>
            </w:r>
            <w:r w:rsidRPr="00410C1B">
              <w:rPr>
                <w:rFonts w:ascii="Arial" w:hAnsi="Arial" w:cs="Arial"/>
                <w:sz w:val="18"/>
                <w:szCs w:val="18"/>
              </w:rPr>
              <w:t xml:space="preserve"> </w:t>
            </w:r>
            <w:r w:rsidRPr="00410C1B">
              <w:rPr>
                <w:rStyle w:val="hps"/>
                <w:rFonts w:ascii="Arial" w:hAnsi="Arial" w:cs="Arial"/>
                <w:sz w:val="18"/>
                <w:szCs w:val="18"/>
              </w:rPr>
              <w:t>max.</w:t>
            </w:r>
            <w:r w:rsidRPr="00410C1B">
              <w:rPr>
                <w:rFonts w:ascii="Arial" w:hAnsi="Arial" w:cs="Arial"/>
                <w:sz w:val="18"/>
                <w:szCs w:val="18"/>
              </w:rPr>
              <w:t xml:space="preserve"> </w:t>
            </w:r>
            <w:r w:rsidRPr="00410C1B">
              <w:rPr>
                <w:rStyle w:val="hps"/>
                <w:rFonts w:ascii="Arial" w:hAnsi="Arial" w:cs="Arial"/>
                <w:sz w:val="18"/>
                <w:szCs w:val="18"/>
              </w:rPr>
              <w:t>5</w:t>
            </w:r>
            <w:r w:rsidRPr="00410C1B">
              <w:rPr>
                <w:rFonts w:ascii="Arial" w:hAnsi="Arial" w:cs="Arial"/>
                <w:sz w:val="18"/>
                <w:szCs w:val="18"/>
              </w:rPr>
              <w:t xml:space="preserve"> </w:t>
            </w:r>
            <w:r w:rsidRPr="00410C1B">
              <w:rPr>
                <w:rStyle w:val="hps"/>
                <w:rFonts w:ascii="Arial" w:hAnsi="Arial" w:cs="Arial"/>
                <w:sz w:val="18"/>
                <w:szCs w:val="18"/>
              </w:rPr>
              <w:t>s.</w:t>
            </w:r>
          </w:p>
        </w:tc>
        <w:tc>
          <w:tcPr>
            <w:tcW w:w="4678" w:type="dxa"/>
          </w:tcPr>
          <w:p w:rsidR="00410C1B" w:rsidRPr="00122B48" w:rsidRDefault="00410C1B" w:rsidP="00122B48">
            <w:pPr>
              <w:pStyle w:val="Bezmezer"/>
              <w:spacing w:line="280" w:lineRule="atLeast"/>
              <w:rPr>
                <w:rFonts w:ascii="Arial" w:hAnsi="Arial" w:cs="Arial"/>
                <w:sz w:val="20"/>
              </w:rPr>
            </w:pPr>
          </w:p>
        </w:tc>
      </w:tr>
      <w:tr w:rsidR="00410C1B" w:rsidRPr="00122B48" w:rsidTr="00FC6CA8">
        <w:tc>
          <w:tcPr>
            <w:tcW w:w="4786" w:type="dxa"/>
          </w:tcPr>
          <w:p w:rsidR="00410C1B" w:rsidRPr="00410C1B" w:rsidRDefault="00410C1B" w:rsidP="00410C1B">
            <w:pPr>
              <w:spacing w:line="280" w:lineRule="atLeast"/>
              <w:ind w:left="0"/>
              <w:rPr>
                <w:rFonts w:ascii="Arial" w:hAnsi="Arial" w:cs="Arial"/>
                <w:sz w:val="18"/>
                <w:szCs w:val="18"/>
                <w:lang w:val="sk-SK"/>
              </w:rPr>
            </w:pPr>
            <w:permStart w:id="1327442818" w:edGrp="everyone" w:colFirst="1" w:colLast="1"/>
            <w:permEnd w:id="181304395"/>
            <w:r w:rsidRPr="00410C1B">
              <w:rPr>
                <w:rStyle w:val="hps"/>
                <w:rFonts w:ascii="Arial" w:hAnsi="Arial" w:cs="Arial"/>
                <w:sz w:val="18"/>
                <w:szCs w:val="18"/>
              </w:rPr>
              <w:t>Min.</w:t>
            </w:r>
            <w:r w:rsidRPr="00410C1B">
              <w:rPr>
                <w:rFonts w:ascii="Arial" w:hAnsi="Arial" w:cs="Arial"/>
                <w:sz w:val="18"/>
                <w:szCs w:val="18"/>
              </w:rPr>
              <w:t xml:space="preserve"> </w:t>
            </w:r>
            <w:r w:rsidRPr="00410C1B">
              <w:rPr>
                <w:rStyle w:val="hps"/>
                <w:rFonts w:ascii="Arial" w:hAnsi="Arial" w:cs="Arial"/>
                <w:sz w:val="18"/>
                <w:szCs w:val="18"/>
              </w:rPr>
              <w:t>30</w:t>
            </w:r>
            <w:r w:rsidRPr="00410C1B">
              <w:rPr>
                <w:rFonts w:ascii="Arial" w:hAnsi="Arial" w:cs="Arial"/>
                <w:sz w:val="18"/>
                <w:szCs w:val="18"/>
              </w:rPr>
              <w:t>%</w:t>
            </w:r>
            <w:r w:rsidRPr="00410C1B">
              <w:rPr>
                <w:rStyle w:val="atn"/>
                <w:rFonts w:ascii="Arial" w:hAnsi="Arial" w:cs="Arial"/>
                <w:sz w:val="18"/>
                <w:szCs w:val="18"/>
              </w:rPr>
              <w:t>-</w:t>
            </w:r>
            <w:r w:rsidRPr="00410C1B">
              <w:rPr>
                <w:rFonts w:ascii="Arial" w:hAnsi="Arial" w:cs="Arial"/>
                <w:sz w:val="18"/>
                <w:szCs w:val="18"/>
              </w:rPr>
              <w:t xml:space="preserve">tní zvětšení </w:t>
            </w:r>
            <w:r w:rsidRPr="00410C1B">
              <w:rPr>
                <w:rStyle w:val="hps"/>
                <w:rFonts w:ascii="Arial" w:hAnsi="Arial" w:cs="Arial"/>
                <w:sz w:val="18"/>
                <w:szCs w:val="18"/>
              </w:rPr>
              <w:t>homogenity</w:t>
            </w:r>
            <w:r w:rsidRPr="00410C1B">
              <w:rPr>
                <w:rFonts w:ascii="Arial" w:hAnsi="Arial" w:cs="Arial"/>
                <w:sz w:val="18"/>
                <w:szCs w:val="18"/>
              </w:rPr>
              <w:t xml:space="preserve"> </w:t>
            </w:r>
            <w:r w:rsidRPr="00410C1B">
              <w:rPr>
                <w:rStyle w:val="hps"/>
                <w:rFonts w:ascii="Arial" w:hAnsi="Arial" w:cs="Arial"/>
                <w:sz w:val="18"/>
                <w:szCs w:val="18"/>
              </w:rPr>
              <w:t>úpravy</w:t>
            </w:r>
            <w:r w:rsidRPr="00410C1B">
              <w:rPr>
                <w:rFonts w:ascii="Arial" w:hAnsi="Arial" w:cs="Arial"/>
                <w:sz w:val="18"/>
                <w:szCs w:val="18"/>
              </w:rPr>
              <w:t xml:space="preserve"> fólií </w:t>
            </w:r>
            <w:r w:rsidRPr="00410C1B">
              <w:rPr>
                <w:rStyle w:val="hps"/>
                <w:rFonts w:ascii="Arial" w:hAnsi="Arial" w:cs="Arial"/>
                <w:sz w:val="18"/>
                <w:szCs w:val="18"/>
              </w:rPr>
              <w:t>oproti</w:t>
            </w:r>
            <w:r w:rsidRPr="00410C1B">
              <w:rPr>
                <w:rFonts w:ascii="Arial" w:hAnsi="Arial" w:cs="Arial"/>
                <w:sz w:val="18"/>
                <w:szCs w:val="18"/>
              </w:rPr>
              <w:t xml:space="preserve"> </w:t>
            </w:r>
            <w:r w:rsidR="005F1DCA">
              <w:rPr>
                <w:rStyle w:val="hps"/>
                <w:rFonts w:ascii="Arial" w:hAnsi="Arial" w:cs="Arial"/>
                <w:sz w:val="18"/>
                <w:szCs w:val="18"/>
              </w:rPr>
              <w:t>průmyslové</w:t>
            </w:r>
            <w:r w:rsidRPr="00410C1B">
              <w:rPr>
                <w:rFonts w:ascii="Arial" w:hAnsi="Arial" w:cs="Arial"/>
                <w:sz w:val="18"/>
                <w:szCs w:val="18"/>
              </w:rPr>
              <w:t xml:space="preserve"> </w:t>
            </w:r>
            <w:r w:rsidR="005F1DCA">
              <w:rPr>
                <w:rStyle w:val="hps"/>
                <w:rFonts w:ascii="Arial" w:hAnsi="Arial" w:cs="Arial"/>
                <w:sz w:val="18"/>
                <w:szCs w:val="18"/>
              </w:rPr>
              <w:t>koróně</w:t>
            </w:r>
            <w:r w:rsidRPr="00410C1B">
              <w:rPr>
                <w:rFonts w:ascii="Arial" w:hAnsi="Arial" w:cs="Arial"/>
                <w:sz w:val="18"/>
                <w:szCs w:val="18"/>
              </w:rPr>
              <w:t xml:space="preserve"> </w:t>
            </w:r>
            <w:r w:rsidRPr="00410C1B">
              <w:rPr>
                <w:rStyle w:val="hps"/>
                <w:rFonts w:ascii="Arial" w:hAnsi="Arial" w:cs="Arial"/>
                <w:sz w:val="18"/>
                <w:szCs w:val="18"/>
              </w:rPr>
              <w:t>při stejné</w:t>
            </w:r>
            <w:r w:rsidRPr="00410C1B">
              <w:rPr>
                <w:rFonts w:ascii="Arial" w:hAnsi="Arial" w:cs="Arial"/>
                <w:sz w:val="18"/>
                <w:szCs w:val="18"/>
              </w:rPr>
              <w:t xml:space="preserve"> </w:t>
            </w:r>
            <w:r w:rsidRPr="00410C1B">
              <w:rPr>
                <w:rStyle w:val="hps"/>
                <w:rFonts w:ascii="Arial" w:hAnsi="Arial" w:cs="Arial"/>
                <w:sz w:val="18"/>
                <w:szCs w:val="18"/>
              </w:rPr>
              <w:t>plošné</w:t>
            </w:r>
            <w:r w:rsidRPr="00410C1B">
              <w:rPr>
                <w:rFonts w:ascii="Arial" w:hAnsi="Arial" w:cs="Arial"/>
                <w:sz w:val="18"/>
                <w:szCs w:val="18"/>
              </w:rPr>
              <w:t xml:space="preserve"> </w:t>
            </w:r>
            <w:r w:rsidRPr="00410C1B">
              <w:rPr>
                <w:rStyle w:val="hps"/>
                <w:rFonts w:ascii="Arial" w:hAnsi="Arial" w:cs="Arial"/>
                <w:sz w:val="18"/>
                <w:szCs w:val="18"/>
              </w:rPr>
              <w:t>hustotě</w:t>
            </w:r>
            <w:r w:rsidRPr="00410C1B">
              <w:rPr>
                <w:rFonts w:ascii="Arial" w:hAnsi="Arial" w:cs="Arial"/>
                <w:sz w:val="18"/>
                <w:szCs w:val="18"/>
              </w:rPr>
              <w:t xml:space="preserve"> </w:t>
            </w:r>
            <w:r w:rsidRPr="00410C1B">
              <w:rPr>
                <w:rStyle w:val="hps"/>
                <w:rFonts w:ascii="Arial" w:hAnsi="Arial" w:cs="Arial"/>
                <w:sz w:val="18"/>
                <w:szCs w:val="18"/>
              </w:rPr>
              <w:t>výkonu.</w:t>
            </w:r>
          </w:p>
        </w:tc>
        <w:tc>
          <w:tcPr>
            <w:tcW w:w="4678" w:type="dxa"/>
          </w:tcPr>
          <w:p w:rsidR="00410C1B" w:rsidRPr="00122B48" w:rsidRDefault="00410C1B" w:rsidP="00122B48">
            <w:pPr>
              <w:pStyle w:val="Bezmezer"/>
              <w:spacing w:line="280" w:lineRule="atLeast"/>
              <w:rPr>
                <w:rFonts w:ascii="Arial" w:hAnsi="Arial" w:cs="Arial"/>
                <w:sz w:val="20"/>
              </w:rPr>
            </w:pPr>
          </w:p>
        </w:tc>
      </w:tr>
      <w:tr w:rsidR="00410C1B" w:rsidRPr="00122B48" w:rsidTr="00FC6CA8">
        <w:tc>
          <w:tcPr>
            <w:tcW w:w="4786" w:type="dxa"/>
          </w:tcPr>
          <w:p w:rsidR="00410C1B" w:rsidRPr="00410C1B" w:rsidRDefault="00410C1B" w:rsidP="00410C1B">
            <w:pPr>
              <w:pStyle w:val="Bezmezer"/>
              <w:spacing w:line="280" w:lineRule="atLeast"/>
              <w:ind w:left="0"/>
              <w:rPr>
                <w:rFonts w:ascii="Arial" w:hAnsi="Arial" w:cs="Arial"/>
                <w:sz w:val="18"/>
                <w:szCs w:val="18"/>
              </w:rPr>
            </w:pPr>
            <w:permStart w:id="1700269559" w:edGrp="everyone" w:colFirst="1" w:colLast="1"/>
            <w:permEnd w:id="1327442818"/>
            <w:r w:rsidRPr="00410C1B">
              <w:rPr>
                <w:rStyle w:val="hps"/>
                <w:rFonts w:ascii="Arial" w:hAnsi="Arial" w:cs="Arial"/>
                <w:sz w:val="18"/>
                <w:szCs w:val="18"/>
              </w:rPr>
              <w:t>Min.</w:t>
            </w:r>
            <w:r w:rsidRPr="00410C1B">
              <w:rPr>
                <w:rFonts w:ascii="Arial" w:hAnsi="Arial" w:cs="Arial"/>
                <w:sz w:val="18"/>
                <w:szCs w:val="18"/>
              </w:rPr>
              <w:t xml:space="preserve"> </w:t>
            </w:r>
            <w:r w:rsidRPr="00410C1B">
              <w:rPr>
                <w:rStyle w:val="hps"/>
                <w:rFonts w:ascii="Arial" w:hAnsi="Arial" w:cs="Arial"/>
                <w:sz w:val="18"/>
                <w:szCs w:val="18"/>
              </w:rPr>
              <w:t>50</w:t>
            </w:r>
            <w:r w:rsidRPr="00410C1B">
              <w:rPr>
                <w:rFonts w:ascii="Arial" w:hAnsi="Arial" w:cs="Arial"/>
                <w:sz w:val="18"/>
                <w:szCs w:val="18"/>
              </w:rPr>
              <w:t>%</w:t>
            </w:r>
            <w:r w:rsidRPr="00410C1B">
              <w:rPr>
                <w:rStyle w:val="atn"/>
                <w:rFonts w:ascii="Arial" w:hAnsi="Arial" w:cs="Arial"/>
                <w:sz w:val="18"/>
                <w:szCs w:val="18"/>
              </w:rPr>
              <w:t>-</w:t>
            </w:r>
            <w:r w:rsidRPr="00410C1B">
              <w:rPr>
                <w:rFonts w:ascii="Arial" w:hAnsi="Arial" w:cs="Arial"/>
                <w:sz w:val="18"/>
                <w:szCs w:val="18"/>
              </w:rPr>
              <w:t xml:space="preserve">tní </w:t>
            </w:r>
            <w:r w:rsidRPr="00410C1B">
              <w:rPr>
                <w:rStyle w:val="hps"/>
                <w:rFonts w:ascii="Arial" w:hAnsi="Arial" w:cs="Arial"/>
                <w:sz w:val="18"/>
                <w:szCs w:val="18"/>
              </w:rPr>
              <w:t>prodloužení</w:t>
            </w:r>
            <w:r w:rsidRPr="00410C1B">
              <w:rPr>
                <w:rFonts w:ascii="Arial" w:hAnsi="Arial" w:cs="Arial"/>
                <w:sz w:val="18"/>
                <w:szCs w:val="18"/>
              </w:rPr>
              <w:t xml:space="preserve"> </w:t>
            </w:r>
            <w:r w:rsidRPr="00410C1B">
              <w:rPr>
                <w:rStyle w:val="hps"/>
                <w:rFonts w:ascii="Arial" w:hAnsi="Arial" w:cs="Arial"/>
                <w:sz w:val="18"/>
                <w:szCs w:val="18"/>
              </w:rPr>
              <w:t>trvanlivosti</w:t>
            </w:r>
            <w:r w:rsidRPr="00410C1B">
              <w:rPr>
                <w:rFonts w:ascii="Arial" w:hAnsi="Arial" w:cs="Arial"/>
                <w:sz w:val="18"/>
                <w:szCs w:val="18"/>
              </w:rPr>
              <w:t xml:space="preserve"> </w:t>
            </w:r>
            <w:r w:rsidRPr="00410C1B">
              <w:rPr>
                <w:rStyle w:val="hps"/>
                <w:rFonts w:ascii="Arial" w:hAnsi="Arial" w:cs="Arial"/>
                <w:sz w:val="18"/>
                <w:szCs w:val="18"/>
              </w:rPr>
              <w:t>plazmové</w:t>
            </w:r>
            <w:r w:rsidRPr="00410C1B">
              <w:rPr>
                <w:rFonts w:ascii="Arial" w:hAnsi="Arial" w:cs="Arial"/>
                <w:sz w:val="18"/>
                <w:szCs w:val="18"/>
              </w:rPr>
              <w:t xml:space="preserve"> </w:t>
            </w:r>
            <w:r w:rsidRPr="00410C1B">
              <w:rPr>
                <w:rStyle w:val="hps"/>
                <w:rFonts w:ascii="Arial" w:hAnsi="Arial" w:cs="Arial"/>
                <w:sz w:val="18"/>
                <w:szCs w:val="18"/>
              </w:rPr>
              <w:t>úpravy</w:t>
            </w:r>
            <w:r w:rsidRPr="00410C1B">
              <w:rPr>
                <w:rFonts w:ascii="Arial" w:hAnsi="Arial" w:cs="Arial"/>
                <w:sz w:val="18"/>
                <w:szCs w:val="18"/>
              </w:rPr>
              <w:t xml:space="preserve"> </w:t>
            </w:r>
            <w:r w:rsidRPr="00410C1B">
              <w:rPr>
                <w:rStyle w:val="hps"/>
                <w:rFonts w:ascii="Arial" w:hAnsi="Arial" w:cs="Arial"/>
                <w:sz w:val="18"/>
                <w:szCs w:val="18"/>
              </w:rPr>
              <w:t>fólií</w:t>
            </w:r>
            <w:r w:rsidRPr="00410C1B">
              <w:rPr>
                <w:rFonts w:ascii="Arial" w:hAnsi="Arial" w:cs="Arial"/>
                <w:sz w:val="18"/>
                <w:szCs w:val="18"/>
              </w:rPr>
              <w:t xml:space="preserve"> </w:t>
            </w:r>
            <w:r w:rsidRPr="00410C1B">
              <w:rPr>
                <w:rStyle w:val="hps"/>
                <w:rFonts w:ascii="Arial" w:hAnsi="Arial" w:cs="Arial"/>
                <w:sz w:val="18"/>
                <w:szCs w:val="18"/>
              </w:rPr>
              <w:t>ve srovnání</w:t>
            </w:r>
            <w:r w:rsidRPr="00410C1B">
              <w:rPr>
                <w:rFonts w:ascii="Arial" w:hAnsi="Arial" w:cs="Arial"/>
                <w:sz w:val="18"/>
                <w:szCs w:val="18"/>
              </w:rPr>
              <w:t xml:space="preserve"> </w:t>
            </w:r>
            <w:r w:rsidRPr="00410C1B">
              <w:rPr>
                <w:rStyle w:val="hps"/>
                <w:rFonts w:ascii="Arial" w:hAnsi="Arial" w:cs="Arial"/>
                <w:sz w:val="18"/>
                <w:szCs w:val="18"/>
              </w:rPr>
              <w:t>s</w:t>
            </w:r>
            <w:r w:rsidRPr="00410C1B">
              <w:rPr>
                <w:rFonts w:ascii="Arial" w:hAnsi="Arial" w:cs="Arial"/>
                <w:sz w:val="18"/>
                <w:szCs w:val="18"/>
              </w:rPr>
              <w:t xml:space="preserve"> </w:t>
            </w:r>
            <w:r w:rsidRPr="00410C1B">
              <w:rPr>
                <w:rStyle w:val="hps"/>
                <w:rFonts w:ascii="Arial" w:hAnsi="Arial" w:cs="Arial"/>
                <w:sz w:val="18"/>
                <w:szCs w:val="18"/>
              </w:rPr>
              <w:t>průmyslovou</w:t>
            </w:r>
            <w:r w:rsidRPr="00410C1B">
              <w:rPr>
                <w:rFonts w:ascii="Arial" w:hAnsi="Arial" w:cs="Arial"/>
                <w:sz w:val="18"/>
                <w:szCs w:val="18"/>
              </w:rPr>
              <w:t xml:space="preserve"> </w:t>
            </w:r>
            <w:r w:rsidRPr="00410C1B">
              <w:rPr>
                <w:rStyle w:val="hps"/>
                <w:rFonts w:ascii="Arial" w:hAnsi="Arial" w:cs="Arial"/>
                <w:sz w:val="18"/>
                <w:szCs w:val="18"/>
              </w:rPr>
              <w:t>koronou</w:t>
            </w:r>
            <w:r w:rsidRPr="00410C1B">
              <w:rPr>
                <w:rFonts w:ascii="Arial" w:hAnsi="Arial" w:cs="Arial"/>
                <w:sz w:val="18"/>
                <w:szCs w:val="18"/>
              </w:rPr>
              <w:t xml:space="preserve"> </w:t>
            </w:r>
            <w:r w:rsidRPr="00410C1B">
              <w:rPr>
                <w:rStyle w:val="hps"/>
                <w:rFonts w:ascii="Arial" w:hAnsi="Arial" w:cs="Arial"/>
                <w:sz w:val="18"/>
                <w:szCs w:val="18"/>
              </w:rPr>
              <w:t>při stejné</w:t>
            </w:r>
            <w:r w:rsidRPr="00410C1B">
              <w:rPr>
                <w:rFonts w:ascii="Arial" w:hAnsi="Arial" w:cs="Arial"/>
                <w:sz w:val="18"/>
                <w:szCs w:val="18"/>
              </w:rPr>
              <w:t xml:space="preserve"> </w:t>
            </w:r>
            <w:r w:rsidRPr="00410C1B">
              <w:rPr>
                <w:rStyle w:val="hps"/>
                <w:rFonts w:ascii="Arial" w:hAnsi="Arial" w:cs="Arial"/>
                <w:sz w:val="18"/>
                <w:szCs w:val="18"/>
              </w:rPr>
              <w:t>plošné</w:t>
            </w:r>
            <w:r w:rsidRPr="00410C1B">
              <w:rPr>
                <w:rFonts w:ascii="Arial" w:hAnsi="Arial" w:cs="Arial"/>
                <w:sz w:val="18"/>
                <w:szCs w:val="18"/>
              </w:rPr>
              <w:t xml:space="preserve"> </w:t>
            </w:r>
            <w:r w:rsidRPr="00410C1B">
              <w:rPr>
                <w:rStyle w:val="hps"/>
                <w:rFonts w:ascii="Arial" w:hAnsi="Arial" w:cs="Arial"/>
                <w:sz w:val="18"/>
                <w:szCs w:val="18"/>
              </w:rPr>
              <w:t>hustotě</w:t>
            </w:r>
            <w:r w:rsidRPr="00410C1B">
              <w:rPr>
                <w:rFonts w:ascii="Arial" w:hAnsi="Arial" w:cs="Arial"/>
                <w:sz w:val="18"/>
                <w:szCs w:val="18"/>
              </w:rPr>
              <w:t xml:space="preserve"> </w:t>
            </w:r>
            <w:r w:rsidRPr="00410C1B">
              <w:rPr>
                <w:rStyle w:val="hps"/>
                <w:rFonts w:ascii="Arial" w:hAnsi="Arial" w:cs="Arial"/>
                <w:sz w:val="18"/>
                <w:szCs w:val="18"/>
              </w:rPr>
              <w:t>výkonu.</w:t>
            </w:r>
          </w:p>
        </w:tc>
        <w:tc>
          <w:tcPr>
            <w:tcW w:w="4678" w:type="dxa"/>
          </w:tcPr>
          <w:p w:rsidR="00410C1B" w:rsidRPr="00122B48" w:rsidRDefault="00410C1B" w:rsidP="00122B48">
            <w:pPr>
              <w:pStyle w:val="Bezmezer"/>
              <w:spacing w:line="280" w:lineRule="atLeast"/>
              <w:rPr>
                <w:rFonts w:ascii="Arial" w:hAnsi="Arial" w:cs="Arial"/>
                <w:sz w:val="20"/>
              </w:rPr>
            </w:pPr>
          </w:p>
        </w:tc>
      </w:tr>
      <w:tr w:rsidR="00410C1B" w:rsidRPr="00122B48" w:rsidTr="00FC6CA8">
        <w:tc>
          <w:tcPr>
            <w:tcW w:w="4786" w:type="dxa"/>
          </w:tcPr>
          <w:p w:rsidR="00410C1B" w:rsidRPr="00410C1B" w:rsidRDefault="00410C1B" w:rsidP="00410C1B">
            <w:pPr>
              <w:pStyle w:val="Bezmezer"/>
              <w:spacing w:line="280" w:lineRule="atLeast"/>
              <w:ind w:left="0"/>
              <w:rPr>
                <w:rFonts w:ascii="Arial" w:hAnsi="Arial" w:cs="Arial"/>
                <w:sz w:val="18"/>
                <w:szCs w:val="18"/>
              </w:rPr>
            </w:pPr>
            <w:permStart w:id="1923301516" w:edGrp="everyone" w:colFirst="1" w:colLast="1"/>
            <w:permEnd w:id="1700269559"/>
            <w:r w:rsidRPr="00410C1B">
              <w:rPr>
                <w:rFonts w:ascii="Arial" w:hAnsi="Arial" w:cs="Arial"/>
                <w:sz w:val="18"/>
                <w:szCs w:val="18"/>
              </w:rPr>
              <w:t>Plazmová úprava fólií bez „backside</w:t>
            </w:r>
            <w:r w:rsidRPr="00410C1B">
              <w:rPr>
                <w:rStyle w:val="atn"/>
                <w:rFonts w:ascii="Arial" w:hAnsi="Arial" w:cs="Arial"/>
                <w:sz w:val="18"/>
                <w:szCs w:val="18"/>
              </w:rPr>
              <w:t>-</w:t>
            </w:r>
            <w:r w:rsidRPr="00410C1B">
              <w:rPr>
                <w:rFonts w:ascii="Arial" w:hAnsi="Arial" w:cs="Arial"/>
                <w:sz w:val="18"/>
                <w:szCs w:val="18"/>
              </w:rPr>
              <w:t>treatment“ efektu.</w:t>
            </w:r>
          </w:p>
        </w:tc>
        <w:tc>
          <w:tcPr>
            <w:tcW w:w="4678" w:type="dxa"/>
          </w:tcPr>
          <w:p w:rsidR="00410C1B" w:rsidRPr="00122B48" w:rsidRDefault="00410C1B" w:rsidP="00122B48">
            <w:pPr>
              <w:pStyle w:val="Bezmezer"/>
              <w:spacing w:line="280" w:lineRule="atLeast"/>
              <w:rPr>
                <w:rFonts w:ascii="Arial" w:hAnsi="Arial" w:cs="Arial"/>
                <w:sz w:val="20"/>
              </w:rPr>
            </w:pPr>
          </w:p>
        </w:tc>
      </w:tr>
      <w:tr w:rsidR="00410C1B" w:rsidRPr="00122B48" w:rsidTr="00FC6CA8">
        <w:tc>
          <w:tcPr>
            <w:tcW w:w="4786" w:type="dxa"/>
          </w:tcPr>
          <w:p w:rsidR="00410C1B" w:rsidRPr="00410C1B" w:rsidRDefault="00410C1B" w:rsidP="00410C1B">
            <w:pPr>
              <w:pStyle w:val="Bezmezer"/>
              <w:spacing w:line="280" w:lineRule="atLeast"/>
              <w:ind w:left="0"/>
              <w:rPr>
                <w:rFonts w:ascii="Arial" w:hAnsi="Arial" w:cs="Arial"/>
                <w:sz w:val="18"/>
                <w:szCs w:val="18"/>
                <w:lang w:val="en-US"/>
              </w:rPr>
            </w:pPr>
            <w:permStart w:id="1611145139" w:edGrp="everyone" w:colFirst="1" w:colLast="1"/>
            <w:permEnd w:id="1923301516"/>
            <w:r w:rsidRPr="00410C1B">
              <w:rPr>
                <w:rStyle w:val="hps"/>
                <w:rFonts w:ascii="Arial" w:hAnsi="Arial" w:cs="Arial"/>
                <w:sz w:val="18"/>
                <w:szCs w:val="18"/>
              </w:rPr>
              <w:t>Možnost regulace</w:t>
            </w:r>
            <w:r w:rsidRPr="00410C1B">
              <w:rPr>
                <w:rStyle w:val="shorttext"/>
                <w:rFonts w:ascii="Arial" w:hAnsi="Arial" w:cs="Arial"/>
                <w:sz w:val="18"/>
                <w:szCs w:val="18"/>
              </w:rPr>
              <w:t xml:space="preserve"> </w:t>
            </w:r>
            <w:r w:rsidRPr="00410C1B">
              <w:rPr>
                <w:rStyle w:val="hps"/>
                <w:rFonts w:ascii="Arial" w:hAnsi="Arial" w:cs="Arial"/>
                <w:sz w:val="18"/>
                <w:szCs w:val="18"/>
              </w:rPr>
              <w:t>výkonu</w:t>
            </w:r>
            <w:r w:rsidRPr="00410C1B">
              <w:rPr>
                <w:rStyle w:val="shorttext"/>
                <w:rFonts w:ascii="Arial" w:hAnsi="Arial" w:cs="Arial"/>
                <w:sz w:val="18"/>
                <w:szCs w:val="18"/>
              </w:rPr>
              <w:t xml:space="preserve"> </w:t>
            </w:r>
            <w:r w:rsidRPr="00410C1B">
              <w:rPr>
                <w:rStyle w:val="hps"/>
                <w:rFonts w:ascii="Arial" w:hAnsi="Arial" w:cs="Arial"/>
                <w:sz w:val="18"/>
                <w:szCs w:val="18"/>
              </w:rPr>
              <w:t>dodávaného do</w:t>
            </w:r>
            <w:r w:rsidRPr="00410C1B">
              <w:rPr>
                <w:rStyle w:val="shorttext"/>
                <w:rFonts w:ascii="Arial" w:hAnsi="Arial" w:cs="Arial"/>
                <w:sz w:val="18"/>
                <w:szCs w:val="18"/>
              </w:rPr>
              <w:t xml:space="preserve"> </w:t>
            </w:r>
            <w:r w:rsidRPr="00410C1B">
              <w:rPr>
                <w:rStyle w:val="hps"/>
                <w:rFonts w:ascii="Arial" w:hAnsi="Arial" w:cs="Arial"/>
                <w:sz w:val="18"/>
                <w:szCs w:val="18"/>
              </w:rPr>
              <w:t>reaktoru</w:t>
            </w:r>
            <w:r w:rsidRPr="00410C1B">
              <w:rPr>
                <w:rStyle w:val="shorttext"/>
                <w:rFonts w:ascii="Arial" w:hAnsi="Arial" w:cs="Arial"/>
                <w:sz w:val="18"/>
                <w:szCs w:val="18"/>
              </w:rPr>
              <w:t>.</w:t>
            </w:r>
          </w:p>
        </w:tc>
        <w:tc>
          <w:tcPr>
            <w:tcW w:w="4678" w:type="dxa"/>
          </w:tcPr>
          <w:p w:rsidR="00410C1B" w:rsidRPr="00122B48" w:rsidRDefault="00410C1B" w:rsidP="00122B48">
            <w:pPr>
              <w:pStyle w:val="Bezmezer"/>
              <w:spacing w:line="280" w:lineRule="atLeast"/>
              <w:rPr>
                <w:rFonts w:ascii="Arial" w:hAnsi="Arial" w:cs="Arial"/>
                <w:sz w:val="20"/>
              </w:rPr>
            </w:pPr>
          </w:p>
        </w:tc>
      </w:tr>
      <w:tr w:rsidR="00410C1B" w:rsidRPr="00122B48" w:rsidTr="00FC6CA8">
        <w:tc>
          <w:tcPr>
            <w:tcW w:w="4786" w:type="dxa"/>
          </w:tcPr>
          <w:p w:rsidR="00410C1B" w:rsidRPr="00410C1B" w:rsidRDefault="00410C1B" w:rsidP="00410C1B">
            <w:pPr>
              <w:pStyle w:val="Bezmezer"/>
              <w:spacing w:line="280" w:lineRule="atLeast"/>
              <w:ind w:left="0"/>
              <w:rPr>
                <w:rFonts w:ascii="Arial" w:hAnsi="Arial" w:cs="Arial"/>
                <w:sz w:val="18"/>
                <w:szCs w:val="18"/>
              </w:rPr>
            </w:pPr>
            <w:permStart w:id="1196841971" w:edGrp="everyone" w:colFirst="1" w:colLast="1"/>
            <w:permEnd w:id="1611145139"/>
            <w:r w:rsidRPr="00410C1B">
              <w:rPr>
                <w:rStyle w:val="hps"/>
                <w:rFonts w:ascii="Arial" w:hAnsi="Arial" w:cs="Arial"/>
                <w:sz w:val="18"/>
                <w:szCs w:val="18"/>
              </w:rPr>
              <w:t>Energetická účinnost</w:t>
            </w:r>
            <w:r w:rsidRPr="00410C1B">
              <w:rPr>
                <w:rStyle w:val="shorttext"/>
                <w:rFonts w:ascii="Arial" w:hAnsi="Arial" w:cs="Arial"/>
                <w:sz w:val="18"/>
                <w:szCs w:val="18"/>
              </w:rPr>
              <w:t xml:space="preserve"> </w:t>
            </w:r>
            <w:r w:rsidRPr="00410C1B">
              <w:rPr>
                <w:rStyle w:val="hps"/>
                <w:rFonts w:ascii="Arial" w:hAnsi="Arial" w:cs="Arial"/>
                <w:sz w:val="18"/>
                <w:szCs w:val="18"/>
              </w:rPr>
              <w:t>reaktoru</w:t>
            </w:r>
            <w:r w:rsidRPr="00410C1B">
              <w:rPr>
                <w:rStyle w:val="shorttext"/>
                <w:rFonts w:ascii="Arial" w:hAnsi="Arial" w:cs="Arial"/>
                <w:sz w:val="18"/>
                <w:szCs w:val="18"/>
              </w:rPr>
              <w:t xml:space="preserve"> </w:t>
            </w:r>
            <w:r w:rsidRPr="00410C1B">
              <w:rPr>
                <w:rStyle w:val="hps"/>
                <w:rFonts w:ascii="Arial" w:hAnsi="Arial" w:cs="Arial"/>
                <w:sz w:val="18"/>
                <w:szCs w:val="18"/>
              </w:rPr>
              <w:t>min.</w:t>
            </w:r>
            <w:r w:rsidRPr="00410C1B">
              <w:rPr>
                <w:rStyle w:val="shorttext"/>
                <w:rFonts w:ascii="Arial" w:hAnsi="Arial" w:cs="Arial"/>
                <w:sz w:val="18"/>
                <w:szCs w:val="18"/>
              </w:rPr>
              <w:t xml:space="preserve"> </w:t>
            </w:r>
            <w:r w:rsidRPr="00410C1B">
              <w:rPr>
                <w:rStyle w:val="hps"/>
                <w:rFonts w:ascii="Arial" w:hAnsi="Arial" w:cs="Arial"/>
                <w:sz w:val="18"/>
                <w:szCs w:val="18"/>
              </w:rPr>
              <w:t>90</w:t>
            </w:r>
            <w:r w:rsidRPr="00410C1B">
              <w:rPr>
                <w:rStyle w:val="shorttext"/>
                <w:rFonts w:ascii="Arial" w:hAnsi="Arial" w:cs="Arial"/>
                <w:sz w:val="18"/>
                <w:szCs w:val="18"/>
              </w:rPr>
              <w:t>%.</w:t>
            </w:r>
          </w:p>
        </w:tc>
        <w:tc>
          <w:tcPr>
            <w:tcW w:w="4678" w:type="dxa"/>
          </w:tcPr>
          <w:p w:rsidR="00410C1B" w:rsidRPr="00122B48" w:rsidRDefault="00410C1B" w:rsidP="00122B48">
            <w:pPr>
              <w:pStyle w:val="Bezmezer"/>
              <w:spacing w:line="280" w:lineRule="atLeast"/>
              <w:rPr>
                <w:rFonts w:ascii="Arial" w:hAnsi="Arial" w:cs="Arial"/>
                <w:sz w:val="20"/>
              </w:rPr>
            </w:pPr>
          </w:p>
        </w:tc>
      </w:tr>
      <w:tr w:rsidR="00410C1B" w:rsidRPr="00122B48" w:rsidTr="00FC6CA8">
        <w:tc>
          <w:tcPr>
            <w:tcW w:w="4786" w:type="dxa"/>
          </w:tcPr>
          <w:p w:rsidR="00410C1B" w:rsidRPr="00ED31D7" w:rsidRDefault="00410C1B" w:rsidP="00410C1B">
            <w:pPr>
              <w:pStyle w:val="Bezmezer"/>
              <w:spacing w:line="280" w:lineRule="atLeast"/>
              <w:ind w:left="0"/>
              <w:rPr>
                <w:rFonts w:ascii="Arial" w:hAnsi="Arial" w:cs="Arial"/>
                <w:sz w:val="18"/>
                <w:szCs w:val="18"/>
              </w:rPr>
            </w:pPr>
            <w:permStart w:id="1467251732" w:edGrp="everyone" w:colFirst="1" w:colLast="1"/>
            <w:permEnd w:id="1196841971"/>
            <w:r w:rsidRPr="00410C1B">
              <w:rPr>
                <w:rStyle w:val="hps"/>
                <w:rFonts w:ascii="Arial" w:hAnsi="Arial" w:cs="Arial"/>
                <w:sz w:val="18"/>
                <w:szCs w:val="18"/>
              </w:rPr>
              <w:t>Příslušenství</w:t>
            </w:r>
            <w:r w:rsidRPr="00410C1B">
              <w:rPr>
                <w:rFonts w:ascii="Arial" w:hAnsi="Arial" w:cs="Arial"/>
                <w:sz w:val="18"/>
                <w:szCs w:val="18"/>
              </w:rPr>
              <w:t xml:space="preserve"> </w:t>
            </w:r>
            <w:r w:rsidRPr="00410C1B">
              <w:rPr>
                <w:rStyle w:val="hps"/>
                <w:rFonts w:ascii="Arial" w:hAnsi="Arial" w:cs="Arial"/>
                <w:sz w:val="18"/>
                <w:szCs w:val="18"/>
              </w:rPr>
              <w:t>plazmového</w:t>
            </w:r>
            <w:r w:rsidRPr="00410C1B">
              <w:rPr>
                <w:rFonts w:ascii="Arial" w:hAnsi="Arial" w:cs="Arial"/>
                <w:sz w:val="18"/>
                <w:szCs w:val="18"/>
              </w:rPr>
              <w:t xml:space="preserve"> </w:t>
            </w:r>
            <w:r w:rsidRPr="00410C1B">
              <w:rPr>
                <w:rStyle w:val="hps"/>
                <w:rFonts w:ascii="Arial" w:hAnsi="Arial" w:cs="Arial"/>
                <w:sz w:val="18"/>
                <w:szCs w:val="18"/>
              </w:rPr>
              <w:t>reaktoru</w:t>
            </w:r>
            <w:r w:rsidRPr="00410C1B">
              <w:rPr>
                <w:rFonts w:ascii="Arial" w:hAnsi="Arial" w:cs="Arial"/>
                <w:sz w:val="18"/>
                <w:szCs w:val="18"/>
              </w:rPr>
              <w:t xml:space="preserve"> </w:t>
            </w:r>
            <w:r w:rsidRPr="00410C1B">
              <w:rPr>
                <w:rStyle w:val="hps"/>
                <w:rFonts w:ascii="Arial" w:hAnsi="Arial" w:cs="Arial"/>
                <w:sz w:val="18"/>
                <w:szCs w:val="18"/>
              </w:rPr>
              <w:t>tvoří</w:t>
            </w:r>
            <w:r w:rsidRPr="00410C1B">
              <w:rPr>
                <w:rFonts w:ascii="Arial" w:hAnsi="Arial" w:cs="Arial"/>
                <w:sz w:val="18"/>
                <w:szCs w:val="18"/>
              </w:rPr>
              <w:t xml:space="preserve"> </w:t>
            </w:r>
            <w:r w:rsidRPr="00410C1B">
              <w:rPr>
                <w:rStyle w:val="hps"/>
                <w:rFonts w:ascii="Arial" w:hAnsi="Arial" w:cs="Arial"/>
                <w:sz w:val="18"/>
                <w:szCs w:val="18"/>
              </w:rPr>
              <w:t>odsavač</w:t>
            </w:r>
            <w:r w:rsidRPr="00410C1B">
              <w:rPr>
                <w:rFonts w:ascii="Arial" w:hAnsi="Arial" w:cs="Arial"/>
                <w:sz w:val="18"/>
                <w:szCs w:val="18"/>
              </w:rPr>
              <w:t xml:space="preserve"> </w:t>
            </w:r>
            <w:r w:rsidRPr="00410C1B">
              <w:rPr>
                <w:rStyle w:val="hps"/>
                <w:rFonts w:ascii="Arial" w:hAnsi="Arial" w:cs="Arial"/>
                <w:sz w:val="18"/>
                <w:szCs w:val="18"/>
              </w:rPr>
              <w:t>škodlivých zplodin</w:t>
            </w:r>
            <w:r w:rsidRPr="00410C1B">
              <w:rPr>
                <w:rFonts w:ascii="Arial" w:hAnsi="Arial" w:cs="Arial"/>
                <w:sz w:val="18"/>
                <w:szCs w:val="18"/>
              </w:rPr>
              <w:t xml:space="preserve">, </w:t>
            </w:r>
            <w:r w:rsidRPr="00410C1B">
              <w:rPr>
                <w:rStyle w:val="hps"/>
                <w:rFonts w:ascii="Arial" w:hAnsi="Arial" w:cs="Arial"/>
                <w:sz w:val="18"/>
                <w:szCs w:val="18"/>
              </w:rPr>
              <w:t>hlavně</w:t>
            </w:r>
            <w:r w:rsidRPr="00410C1B">
              <w:rPr>
                <w:rFonts w:ascii="Arial" w:hAnsi="Arial" w:cs="Arial"/>
                <w:sz w:val="18"/>
                <w:szCs w:val="18"/>
              </w:rPr>
              <w:t xml:space="preserve"> </w:t>
            </w:r>
            <w:r w:rsidRPr="00410C1B">
              <w:rPr>
                <w:rStyle w:val="hps"/>
                <w:rFonts w:ascii="Arial" w:hAnsi="Arial" w:cs="Arial"/>
                <w:sz w:val="18"/>
                <w:szCs w:val="18"/>
              </w:rPr>
              <w:t>ozonu</w:t>
            </w:r>
            <w:r w:rsidRPr="00410C1B">
              <w:rPr>
                <w:rFonts w:ascii="Arial" w:hAnsi="Arial" w:cs="Arial"/>
                <w:sz w:val="18"/>
                <w:szCs w:val="18"/>
              </w:rPr>
              <w:t xml:space="preserve"> </w:t>
            </w:r>
            <w:r w:rsidRPr="00410C1B">
              <w:rPr>
                <w:rStyle w:val="hps"/>
                <w:rFonts w:ascii="Arial" w:hAnsi="Arial" w:cs="Arial"/>
                <w:sz w:val="18"/>
                <w:szCs w:val="18"/>
              </w:rPr>
              <w:t>s takovou</w:t>
            </w:r>
            <w:r w:rsidRPr="00410C1B">
              <w:rPr>
                <w:rFonts w:ascii="Arial" w:hAnsi="Arial" w:cs="Arial"/>
                <w:sz w:val="18"/>
                <w:szCs w:val="18"/>
              </w:rPr>
              <w:t xml:space="preserve"> </w:t>
            </w:r>
            <w:r w:rsidRPr="00410C1B">
              <w:rPr>
                <w:rStyle w:val="hps"/>
                <w:rFonts w:ascii="Arial" w:hAnsi="Arial" w:cs="Arial"/>
                <w:sz w:val="18"/>
                <w:szCs w:val="18"/>
              </w:rPr>
              <w:t>účinností</w:t>
            </w:r>
            <w:r w:rsidRPr="00410C1B">
              <w:rPr>
                <w:rFonts w:ascii="Arial" w:hAnsi="Arial" w:cs="Arial"/>
                <w:sz w:val="18"/>
                <w:szCs w:val="18"/>
              </w:rPr>
              <w:t xml:space="preserve"> </w:t>
            </w:r>
            <w:r w:rsidRPr="00410C1B">
              <w:rPr>
                <w:rStyle w:val="hps"/>
                <w:rFonts w:ascii="Arial" w:hAnsi="Arial" w:cs="Arial"/>
                <w:sz w:val="18"/>
                <w:szCs w:val="18"/>
              </w:rPr>
              <w:t>odsávání</w:t>
            </w:r>
            <w:r w:rsidRPr="00410C1B">
              <w:rPr>
                <w:rFonts w:ascii="Arial" w:hAnsi="Arial" w:cs="Arial"/>
                <w:sz w:val="18"/>
                <w:szCs w:val="18"/>
              </w:rPr>
              <w:t xml:space="preserve">, </w:t>
            </w:r>
            <w:r w:rsidRPr="00410C1B">
              <w:rPr>
                <w:rStyle w:val="hps"/>
                <w:rFonts w:ascii="Arial" w:hAnsi="Arial" w:cs="Arial"/>
                <w:sz w:val="18"/>
                <w:szCs w:val="18"/>
              </w:rPr>
              <w:t>aby</w:t>
            </w:r>
            <w:r w:rsidRPr="00410C1B">
              <w:rPr>
                <w:rFonts w:ascii="Arial" w:hAnsi="Arial" w:cs="Arial"/>
                <w:sz w:val="18"/>
                <w:szCs w:val="18"/>
              </w:rPr>
              <w:t xml:space="preserve"> </w:t>
            </w:r>
            <w:r w:rsidRPr="00410C1B">
              <w:rPr>
                <w:rStyle w:val="hps"/>
                <w:rFonts w:ascii="Arial" w:hAnsi="Arial" w:cs="Arial"/>
                <w:sz w:val="18"/>
                <w:szCs w:val="18"/>
              </w:rPr>
              <w:t>koncentrace ozonu</w:t>
            </w:r>
            <w:r w:rsidRPr="00410C1B">
              <w:rPr>
                <w:rFonts w:ascii="Arial" w:hAnsi="Arial" w:cs="Arial"/>
                <w:sz w:val="18"/>
                <w:szCs w:val="18"/>
              </w:rPr>
              <w:t xml:space="preserve"> </w:t>
            </w:r>
            <w:r w:rsidRPr="00410C1B">
              <w:rPr>
                <w:rStyle w:val="hps"/>
                <w:rFonts w:ascii="Arial" w:hAnsi="Arial" w:cs="Arial"/>
                <w:sz w:val="18"/>
                <w:szCs w:val="18"/>
              </w:rPr>
              <w:t>ve vzdálenosti 0,5 m</w:t>
            </w:r>
            <w:r w:rsidRPr="00410C1B">
              <w:rPr>
                <w:rFonts w:ascii="Arial" w:hAnsi="Arial" w:cs="Arial"/>
                <w:sz w:val="18"/>
                <w:szCs w:val="18"/>
              </w:rPr>
              <w:t xml:space="preserve"> </w:t>
            </w:r>
            <w:r w:rsidRPr="00410C1B">
              <w:rPr>
                <w:rStyle w:val="hps"/>
                <w:rFonts w:ascii="Arial" w:hAnsi="Arial" w:cs="Arial"/>
                <w:sz w:val="18"/>
                <w:szCs w:val="18"/>
              </w:rPr>
              <w:t>od plasmové</w:t>
            </w:r>
            <w:r w:rsidRPr="00410C1B">
              <w:rPr>
                <w:rFonts w:ascii="Arial" w:hAnsi="Arial" w:cs="Arial"/>
                <w:sz w:val="18"/>
                <w:szCs w:val="18"/>
              </w:rPr>
              <w:t xml:space="preserve"> </w:t>
            </w:r>
            <w:r w:rsidRPr="00410C1B">
              <w:rPr>
                <w:rStyle w:val="hps"/>
                <w:rFonts w:ascii="Arial" w:hAnsi="Arial" w:cs="Arial"/>
                <w:sz w:val="18"/>
                <w:szCs w:val="18"/>
              </w:rPr>
              <w:t>jednotky</w:t>
            </w:r>
            <w:r w:rsidRPr="00410C1B">
              <w:rPr>
                <w:rFonts w:ascii="Arial" w:hAnsi="Arial" w:cs="Arial"/>
                <w:sz w:val="18"/>
                <w:szCs w:val="18"/>
              </w:rPr>
              <w:t xml:space="preserve"> </w:t>
            </w:r>
            <w:r w:rsidRPr="00410C1B">
              <w:rPr>
                <w:rStyle w:val="hps"/>
                <w:rFonts w:ascii="Arial" w:hAnsi="Arial" w:cs="Arial"/>
                <w:sz w:val="18"/>
                <w:szCs w:val="18"/>
              </w:rPr>
              <w:t>nepřesáhla</w:t>
            </w:r>
            <w:r w:rsidRPr="00410C1B">
              <w:rPr>
                <w:rFonts w:ascii="Arial" w:hAnsi="Arial" w:cs="Arial"/>
                <w:sz w:val="18"/>
                <w:szCs w:val="18"/>
              </w:rPr>
              <w:t xml:space="preserve"> </w:t>
            </w:r>
            <w:r w:rsidRPr="00410C1B">
              <w:rPr>
                <w:rStyle w:val="hps"/>
                <w:rFonts w:ascii="Arial" w:hAnsi="Arial" w:cs="Arial"/>
                <w:sz w:val="18"/>
                <w:szCs w:val="18"/>
              </w:rPr>
              <w:t>0,1 ppm</w:t>
            </w:r>
            <w:r w:rsidRPr="00410C1B">
              <w:rPr>
                <w:rFonts w:ascii="Arial" w:hAnsi="Arial" w:cs="Arial"/>
                <w:sz w:val="18"/>
                <w:szCs w:val="18"/>
              </w:rPr>
              <w:t>.</w:t>
            </w:r>
          </w:p>
        </w:tc>
        <w:tc>
          <w:tcPr>
            <w:tcW w:w="4678" w:type="dxa"/>
          </w:tcPr>
          <w:p w:rsidR="00410C1B" w:rsidRPr="00122B48" w:rsidRDefault="00410C1B" w:rsidP="00D7703B">
            <w:pPr>
              <w:pStyle w:val="Bezmezer"/>
              <w:spacing w:line="280" w:lineRule="atLeast"/>
              <w:rPr>
                <w:rFonts w:ascii="Arial" w:hAnsi="Arial" w:cs="Arial"/>
                <w:sz w:val="20"/>
              </w:rPr>
            </w:pPr>
          </w:p>
        </w:tc>
      </w:tr>
      <w:permEnd w:id="1467251732"/>
    </w:tbl>
    <w:p w:rsidR="00122B48" w:rsidRPr="00122B48" w:rsidRDefault="00122B48" w:rsidP="00122B48">
      <w:pPr>
        <w:suppressAutoHyphens/>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i/>
          <w:iCs/>
          <w:sz w:val="18"/>
          <w:szCs w:val="22"/>
        </w:rPr>
      </w:pPr>
      <w:r w:rsidRPr="00122B48">
        <w:rPr>
          <w:rFonts w:ascii="Arial" w:hAnsi="Arial" w:cs="Arial"/>
          <w:i/>
          <w:iCs/>
          <w:sz w:val="18"/>
          <w:szCs w:val="22"/>
        </w:rPr>
        <w:lastRenderedPageBreak/>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pStyle w:val="Odstavecseseznamem"/>
        <w:numPr>
          <w:ilvl w:val="0"/>
          <w:numId w:val="16"/>
        </w:numPr>
        <w:spacing w:line="280" w:lineRule="atLeast"/>
        <w:rPr>
          <w:rFonts w:ascii="Arial" w:hAnsi="Arial" w:cs="Arial"/>
          <w:sz w:val="20"/>
        </w:rPr>
      </w:pPr>
      <w:r w:rsidRPr="00122B48">
        <w:rPr>
          <w:rFonts w:ascii="Arial" w:hAnsi="Arial" w:cs="Arial"/>
          <w:sz w:val="20"/>
        </w:rPr>
        <w:t xml:space="preserve">Dodávka tvořená </w:t>
      </w:r>
      <w:r w:rsidR="00410C1B">
        <w:rPr>
          <w:rFonts w:ascii="Arial" w:hAnsi="Arial" w:cs="Arial"/>
          <w:sz w:val="20"/>
        </w:rPr>
        <w:t>zařízeními dle bodu 1 a 2</w:t>
      </w:r>
      <w:r w:rsidR="00524A38">
        <w:rPr>
          <w:rFonts w:ascii="Arial" w:hAnsi="Arial" w:cs="Arial"/>
          <w:sz w:val="20"/>
        </w:rPr>
        <w:t xml:space="preserve"> </w:t>
      </w:r>
      <w:r w:rsidRPr="00122B48">
        <w:rPr>
          <w:rFonts w:ascii="Arial" w:hAnsi="Arial" w:cs="Arial"/>
          <w:sz w:val="20"/>
        </w:rPr>
        <w:t>má následující technické, jakostní, ekologické a funkční vlastnosti nad rá</w:t>
      </w:r>
      <w:r w:rsidR="00410C1B">
        <w:rPr>
          <w:rFonts w:ascii="Arial" w:hAnsi="Arial" w:cs="Arial"/>
          <w:sz w:val="20"/>
        </w:rPr>
        <w:t>mec požadavků uvedených v bodě 2</w:t>
      </w:r>
      <w:r w:rsidRPr="00122B48">
        <w:rPr>
          <w:rFonts w:ascii="Arial" w:hAnsi="Arial" w:cs="Arial"/>
          <w:sz w:val="20"/>
        </w:rPr>
        <w:t xml:space="preserve"> této přílohy: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rPr>
          <w:rFonts w:ascii="Arial" w:hAnsi="Arial" w:cs="Arial"/>
          <w:sz w:val="20"/>
          <w:highlight w:val="cyan"/>
        </w:rPr>
      </w:pPr>
      <w:permStart w:id="1961249903" w:edGrp="everyone"/>
      <w:r w:rsidRPr="00122B48">
        <w:rPr>
          <w:rFonts w:ascii="Arial" w:hAnsi="Arial" w:cs="Arial"/>
          <w:sz w:val="20"/>
          <w:highlight w:val="cyan"/>
        </w:rPr>
        <w:t xml:space="preserve">Na toto místo doplní uchazeč výčet všech technických, jakostních, ekologických a funkčních vlastností nabízené dodávky, které jsou lepší </w:t>
      </w:r>
      <w:r w:rsidR="00EA63F8">
        <w:rPr>
          <w:rFonts w:ascii="Arial" w:hAnsi="Arial" w:cs="Arial"/>
          <w:sz w:val="20"/>
          <w:highlight w:val="cyan"/>
        </w:rPr>
        <w:t xml:space="preserve">než vlastnosti uvedené v bodě </w:t>
      </w:r>
      <w:r w:rsidR="001D11FA">
        <w:rPr>
          <w:rFonts w:ascii="Arial" w:hAnsi="Arial" w:cs="Arial"/>
          <w:sz w:val="20"/>
          <w:highlight w:val="cyan"/>
        </w:rPr>
        <w:t xml:space="preserve">2 </w:t>
      </w:r>
      <w:r w:rsidRPr="00122B48">
        <w:rPr>
          <w:rFonts w:ascii="Arial" w:hAnsi="Arial" w:cs="Arial"/>
          <w:sz w:val="20"/>
          <w:highlight w:val="cyan"/>
        </w:rPr>
        <w:t>této přílohy a jejichž dosažení uchazeč garantuje.</w:t>
      </w:r>
    </w:p>
    <w:permEnd w:id="1961249903"/>
    <w:p w:rsidR="00122B48" w:rsidRPr="00122B48" w:rsidRDefault="00122B48" w:rsidP="00122B48">
      <w:pPr>
        <w:spacing w:line="280" w:lineRule="atLeast"/>
        <w:rPr>
          <w:rFonts w:ascii="Arial" w:hAnsi="Arial" w:cs="Arial"/>
          <w:sz w:val="20"/>
        </w:rPr>
      </w:pPr>
    </w:p>
    <w:p w:rsidR="00EA63F8" w:rsidRPr="00122B48" w:rsidRDefault="00EA63F8" w:rsidP="00EA63F8">
      <w:pPr>
        <w:spacing w:line="280" w:lineRule="atLeast"/>
        <w:rPr>
          <w:rFonts w:ascii="Arial" w:hAnsi="Arial" w:cs="Arial"/>
          <w:sz w:val="20"/>
        </w:rPr>
      </w:pPr>
      <w:r w:rsidRPr="00122B48">
        <w:rPr>
          <w:rFonts w:ascii="Arial" w:hAnsi="Arial" w:cs="Arial"/>
          <w:sz w:val="20"/>
        </w:rPr>
        <w:t>Prodávající prohlašuje, že dodávka tvořená výše uvedenými zařízeními bude vyhovovat všem požadav</w:t>
      </w:r>
      <w:r>
        <w:rPr>
          <w:rFonts w:ascii="Arial" w:hAnsi="Arial" w:cs="Arial"/>
          <w:sz w:val="20"/>
        </w:rPr>
        <w:t>kům Kupujícího uvedeným v bodě 2 a 3</w:t>
      </w:r>
      <w:r w:rsidRPr="00122B48">
        <w:rPr>
          <w:rFonts w:ascii="Arial" w:hAnsi="Arial" w:cs="Arial"/>
          <w:sz w:val="20"/>
        </w:rPr>
        <w:t xml:space="preserve"> této přílohy. Pokud by se v průběhu přípravy a realizace dodávky ukázalo, že ke splnění požadav</w:t>
      </w:r>
      <w:r>
        <w:rPr>
          <w:rFonts w:ascii="Arial" w:hAnsi="Arial" w:cs="Arial"/>
          <w:sz w:val="20"/>
        </w:rPr>
        <w:t>ků Kupujícího uvedených v bodě 2 a 3</w:t>
      </w:r>
      <w:r w:rsidRPr="00122B48">
        <w:rPr>
          <w:rFonts w:ascii="Arial" w:hAnsi="Arial" w:cs="Arial"/>
          <w:sz w:val="20"/>
        </w:rPr>
        <w:t xml:space="preserve"> této přílohy jsou nezbytná další zařízení či práce, zavazuje se Prodávající dodat tato zařízení a provést tyto práce jako součást své dodávky bez zvýšení Kupní ceny (zmíněné dodávky a práce nebudou mít charakter víceprací)</w:t>
      </w:r>
    </w:p>
    <w:p w:rsidR="00C2036B" w:rsidRPr="009D201D" w:rsidRDefault="00C2036B" w:rsidP="00122B48">
      <w:pPr>
        <w:spacing w:line="280" w:lineRule="atLeast"/>
        <w:ind w:left="0"/>
        <w:rPr>
          <w:rFonts w:ascii="Arial" w:hAnsi="Arial" w:cs="Arial"/>
          <w:sz w:val="20"/>
        </w:rPr>
      </w:pPr>
    </w:p>
    <w:sectPr w:rsidR="00C2036B" w:rsidRPr="009D201D" w:rsidSect="00780655">
      <w:headerReference w:type="default" r:id="rId9"/>
      <w:footerReference w:type="default" r:id="rId10"/>
      <w:footerReference w:type="first" r:id="rId11"/>
      <w:pgSz w:w="11906" w:h="16838"/>
      <w:pgMar w:top="1418" w:right="1417" w:bottom="1417" w:left="1418" w:header="510" w:footer="34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0C7" w:rsidRDefault="00CE10C7" w:rsidP="00282F3E">
      <w:r>
        <w:separator/>
      </w:r>
    </w:p>
  </w:endnote>
  <w:endnote w:type="continuationSeparator" w:id="0">
    <w:p w:rsidR="00CE10C7" w:rsidRDefault="00CE10C7"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020F68" w:rsidRDefault="00ED49E5" w:rsidP="00ED49E5">
    <w:pPr>
      <w:pStyle w:val="Zpat"/>
      <w:ind w:left="0"/>
      <w:jc w:val="left"/>
      <w:rPr>
        <w:sz w:val="20"/>
        <w:szCs w:val="20"/>
      </w:rPr>
    </w:pPr>
    <w:r>
      <w:rPr>
        <w:noProof/>
      </w:rPr>
      <w:drawing>
        <wp:inline distT="0" distB="0" distL="0" distR="0" wp14:anchorId="00B097BC" wp14:editId="11B9A86B">
          <wp:extent cx="5760085" cy="688347"/>
          <wp:effectExtent l="0" t="0" r="0" b="0"/>
          <wp:docPr id="2" name="Obrázek 2"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8834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Default="00ED49E5" w:rsidP="008A3BDB">
    <w:pPr>
      <w:pStyle w:val="Zpat"/>
      <w:ind w:left="0"/>
      <w:jc w:val="center"/>
    </w:pPr>
    <w:r>
      <w:rPr>
        <w:noProof/>
      </w:rPr>
      <w:drawing>
        <wp:inline distT="0" distB="0" distL="0" distR="0">
          <wp:extent cx="5876925" cy="702529"/>
          <wp:effectExtent l="0" t="0" r="0" b="2540"/>
          <wp:docPr id="1" name="Obrázek 1"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702529"/>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0C7" w:rsidRDefault="00CE10C7" w:rsidP="00282F3E">
      <w:r>
        <w:separator/>
      </w:r>
    </w:p>
  </w:footnote>
  <w:footnote w:type="continuationSeparator" w:id="0">
    <w:p w:rsidR="00CE10C7" w:rsidRDefault="00CE10C7"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1D6173" w:rsidRDefault="00B647C3" w:rsidP="006A0217">
    <w:pPr>
      <w:pStyle w:val="Zhlav"/>
      <w:pBdr>
        <w:bottom w:val="single" w:sz="4" w:space="1" w:color="auto"/>
      </w:pBdr>
      <w:jc w:val="right"/>
      <w:rPr>
        <w:b/>
        <w:bCs/>
      </w:rPr>
    </w:pPr>
    <w:r w:rsidRPr="001D6173">
      <w:rPr>
        <w:b/>
        <w:bCs/>
      </w:rPr>
      <w:t>Kupní smlouva</w:t>
    </w:r>
  </w:p>
  <w:p w:rsidR="00B647C3" w:rsidRPr="00F81108" w:rsidRDefault="00B647C3" w:rsidP="008E6675">
    <w:pPr>
      <w:pStyle w:val="Zhlav"/>
      <w:pBdr>
        <w:bottom w:val="single" w:sz="4" w:space="1" w:color="auto"/>
      </w:pBdr>
      <w:rPr>
        <w:sz w:val="16"/>
        <w:szCs w:val="16"/>
      </w:rPr>
    </w:pPr>
    <w:r w:rsidRPr="008E6675">
      <w:rPr>
        <w:sz w:val="16"/>
        <w:szCs w:val="16"/>
      </w:rPr>
      <w:t xml:space="preserve">Název zakázky: </w:t>
    </w:r>
    <w:r w:rsidR="0048730F">
      <w:rPr>
        <w:sz w:val="16"/>
        <w:szCs w:val="16"/>
      </w:rPr>
      <w:t xml:space="preserve">Přístrojové vybavení </w:t>
    </w:r>
    <w:r w:rsidR="00ED49E5">
      <w:rPr>
        <w:sz w:val="16"/>
        <w:szCs w:val="16"/>
      </w:rPr>
      <w:t>X</w:t>
    </w:r>
    <w:r w:rsidRPr="00566BB1">
      <w:rPr>
        <w:sz w:val="16"/>
        <w:szCs w:val="16"/>
      </w:rPr>
      <w:t xml:space="preserve">. pro projekt </w:t>
    </w:r>
    <w:r w:rsidR="00596D8D">
      <w:rPr>
        <w:sz w:val="16"/>
        <w:szCs w:val="16"/>
      </w:rPr>
      <w:t>CEPLANT</w:t>
    </w:r>
    <w:r w:rsidRPr="00566BB1">
      <w:rPr>
        <w:sz w:val="16"/>
        <w:szCs w:val="16"/>
      </w:rPr>
      <w:t xml:space="preserve"> r</w:t>
    </w:r>
    <w:r w:rsidR="00596D8D">
      <w:rPr>
        <w:sz w:val="16"/>
        <w:szCs w:val="16"/>
      </w:rPr>
      <w:t>eg.č. CZ.1.05/2.1.00/03.0086 –</w:t>
    </w:r>
    <w:r w:rsidRPr="00566BB1">
      <w:rPr>
        <w:sz w:val="16"/>
        <w:szCs w:val="16"/>
      </w:rPr>
      <w:t xml:space="preserve"> část</w:t>
    </w:r>
    <w:r w:rsidR="00ED49E5">
      <w:rPr>
        <w:sz w:val="16"/>
        <w:szCs w:val="16"/>
      </w:rPr>
      <w:t xml:space="preserve"> </w:t>
    </w:r>
    <w:r w:rsidR="001D11FA">
      <w:rPr>
        <w:sz w:val="16"/>
        <w:szCs w:val="16"/>
      </w:rPr>
      <w:t>2  – K</w:t>
    </w:r>
    <w:r w:rsidR="001D11FA" w:rsidRPr="001D11FA">
      <w:rPr>
        <w:sz w:val="16"/>
        <w:szCs w:val="16"/>
      </w:rPr>
      <w:t>omerčně prodávaný plazmový reaktor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nsid w:val="00EA4094"/>
    <w:multiLevelType w:val="hybridMultilevel"/>
    <w:tmpl w:val="7AF23C6E"/>
    <w:lvl w:ilvl="0" w:tplc="0405001B">
      <w:start w:val="1"/>
      <w:numFmt w:val="lowerRoman"/>
      <w:lvlText w:val="%1."/>
      <w:lvlJc w:val="right"/>
      <w:pPr>
        <w:tabs>
          <w:tab w:val="num" w:pos="2160"/>
        </w:tabs>
        <w:ind w:left="2160" w:hanging="18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0B36374"/>
    <w:multiLevelType w:val="hybridMultilevel"/>
    <w:tmpl w:val="2F1807C6"/>
    <w:lvl w:ilvl="0" w:tplc="04050001">
      <w:start w:val="1"/>
      <w:numFmt w:val="bullet"/>
      <w:lvlText w:val=""/>
      <w:lvlJc w:val="left"/>
      <w:pPr>
        <w:ind w:left="720" w:hanging="360"/>
      </w:pPr>
      <w:rPr>
        <w:rFonts w:ascii="Symbol" w:hAnsi="Symbol" w:cs="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13D8096D"/>
    <w:multiLevelType w:val="multilevel"/>
    <w:tmpl w:val="D6EA83F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155763B5"/>
    <w:multiLevelType w:val="multilevel"/>
    <w:tmpl w:val="65803AC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5CA0A00"/>
    <w:multiLevelType w:val="hybridMultilevel"/>
    <w:tmpl w:val="9DEAA288"/>
    <w:lvl w:ilvl="0" w:tplc="04050001">
      <w:start w:val="1"/>
      <w:numFmt w:val="bullet"/>
      <w:lvlText w:val=""/>
      <w:lvlJc w:val="left"/>
      <w:pPr>
        <w:ind w:left="1800" w:hanging="360"/>
      </w:pPr>
      <w:rPr>
        <w:rFonts w:ascii="Symbol" w:hAnsi="Symbol" w:cs="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7">
    <w:nsid w:val="1C581C36"/>
    <w:multiLevelType w:val="hybridMultilevel"/>
    <w:tmpl w:val="90188396"/>
    <w:lvl w:ilvl="0" w:tplc="68D896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nsid w:val="23355DC7"/>
    <w:multiLevelType w:val="hybridMultilevel"/>
    <w:tmpl w:val="A5BE0A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0E3283"/>
    <w:multiLevelType w:val="multilevel"/>
    <w:tmpl w:val="F41803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C91D93"/>
    <w:multiLevelType w:val="multilevel"/>
    <w:tmpl w:val="9284580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4002709"/>
    <w:multiLevelType w:val="multilevel"/>
    <w:tmpl w:val="83664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8473D8C"/>
    <w:multiLevelType w:val="hybridMultilevel"/>
    <w:tmpl w:val="2FCE7506"/>
    <w:lvl w:ilvl="0" w:tplc="0405000F">
      <w:start w:val="8"/>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F8F04D8"/>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68D4480"/>
    <w:multiLevelType w:val="hybridMultilevel"/>
    <w:tmpl w:val="80827A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C9F2690"/>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D172F74"/>
    <w:multiLevelType w:val="hybridMultilevel"/>
    <w:tmpl w:val="ED10FE5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7162049"/>
    <w:multiLevelType w:val="hybridMultilevel"/>
    <w:tmpl w:val="C862D3E2"/>
    <w:lvl w:ilvl="0" w:tplc="30AC9E56">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18">
    <w:nsid w:val="60CB12EC"/>
    <w:multiLevelType w:val="hybridMultilevel"/>
    <w:tmpl w:val="65803AC2"/>
    <w:lvl w:ilvl="0" w:tplc="0405000F">
      <w:start w:val="7"/>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66D430A4"/>
    <w:multiLevelType w:val="hybridMultilevel"/>
    <w:tmpl w:val="F7FAC9E8"/>
    <w:lvl w:ilvl="0" w:tplc="04050001">
      <w:start w:val="1"/>
      <w:numFmt w:val="bullet"/>
      <w:lvlText w:val=""/>
      <w:lvlJc w:val="left"/>
      <w:pPr>
        <w:ind w:left="1154" w:hanging="360"/>
      </w:pPr>
      <w:rPr>
        <w:rFonts w:ascii="Symbol" w:hAnsi="Symbol" w:cs="Symbol" w:hint="default"/>
      </w:rPr>
    </w:lvl>
    <w:lvl w:ilvl="1" w:tplc="04050003">
      <w:start w:val="1"/>
      <w:numFmt w:val="bullet"/>
      <w:lvlText w:val="o"/>
      <w:lvlJc w:val="left"/>
      <w:pPr>
        <w:ind w:left="1874" w:hanging="360"/>
      </w:pPr>
      <w:rPr>
        <w:rFonts w:ascii="Courier New" w:hAnsi="Courier New" w:cs="Courier New" w:hint="default"/>
      </w:rPr>
    </w:lvl>
    <w:lvl w:ilvl="2" w:tplc="04050005">
      <w:start w:val="1"/>
      <w:numFmt w:val="bullet"/>
      <w:lvlText w:val=""/>
      <w:lvlJc w:val="left"/>
      <w:pPr>
        <w:ind w:left="2594" w:hanging="360"/>
      </w:pPr>
      <w:rPr>
        <w:rFonts w:ascii="Wingdings" w:hAnsi="Wingdings" w:cs="Wingdings" w:hint="default"/>
      </w:rPr>
    </w:lvl>
    <w:lvl w:ilvl="3" w:tplc="4A364C94">
      <w:start w:val="1"/>
      <w:numFmt w:val="bullet"/>
      <w:pStyle w:val="Nadpis4"/>
      <w:lvlText w:val=""/>
      <w:lvlJc w:val="left"/>
      <w:pPr>
        <w:ind w:left="3314" w:hanging="360"/>
      </w:pPr>
      <w:rPr>
        <w:rFonts w:ascii="Symbol" w:hAnsi="Symbol" w:cs="Symbol" w:hint="default"/>
      </w:rPr>
    </w:lvl>
    <w:lvl w:ilvl="4" w:tplc="04050003">
      <w:start w:val="1"/>
      <w:numFmt w:val="bullet"/>
      <w:lvlText w:val="o"/>
      <w:lvlJc w:val="left"/>
      <w:pPr>
        <w:ind w:left="4034" w:hanging="360"/>
      </w:pPr>
      <w:rPr>
        <w:rFonts w:ascii="Courier New" w:hAnsi="Courier New" w:cs="Courier New" w:hint="default"/>
      </w:rPr>
    </w:lvl>
    <w:lvl w:ilvl="5" w:tplc="04050005">
      <w:start w:val="1"/>
      <w:numFmt w:val="bullet"/>
      <w:lvlText w:val=""/>
      <w:lvlJc w:val="left"/>
      <w:pPr>
        <w:ind w:left="4754" w:hanging="360"/>
      </w:pPr>
      <w:rPr>
        <w:rFonts w:ascii="Wingdings" w:hAnsi="Wingdings" w:cs="Wingdings" w:hint="default"/>
      </w:rPr>
    </w:lvl>
    <w:lvl w:ilvl="6" w:tplc="04050001">
      <w:start w:val="1"/>
      <w:numFmt w:val="bullet"/>
      <w:lvlText w:val=""/>
      <w:lvlJc w:val="left"/>
      <w:pPr>
        <w:ind w:left="5474" w:hanging="360"/>
      </w:pPr>
      <w:rPr>
        <w:rFonts w:ascii="Symbol" w:hAnsi="Symbol" w:cs="Symbol" w:hint="default"/>
      </w:rPr>
    </w:lvl>
    <w:lvl w:ilvl="7" w:tplc="04050003">
      <w:start w:val="1"/>
      <w:numFmt w:val="bullet"/>
      <w:lvlText w:val="o"/>
      <w:lvlJc w:val="left"/>
      <w:pPr>
        <w:ind w:left="6194" w:hanging="360"/>
      </w:pPr>
      <w:rPr>
        <w:rFonts w:ascii="Courier New" w:hAnsi="Courier New" w:cs="Courier New" w:hint="default"/>
      </w:rPr>
    </w:lvl>
    <w:lvl w:ilvl="8" w:tplc="04050005">
      <w:start w:val="1"/>
      <w:numFmt w:val="bullet"/>
      <w:lvlText w:val=""/>
      <w:lvlJc w:val="left"/>
      <w:pPr>
        <w:ind w:left="6914" w:hanging="360"/>
      </w:pPr>
      <w:rPr>
        <w:rFonts w:ascii="Wingdings" w:hAnsi="Wingdings" w:cs="Wingdings" w:hint="default"/>
      </w:rPr>
    </w:lvl>
  </w:abstractNum>
  <w:abstractNum w:abstractNumId="21">
    <w:nsid w:val="6A7B2F7D"/>
    <w:multiLevelType w:val="hybridMultilevel"/>
    <w:tmpl w:val="BDF044DC"/>
    <w:lvl w:ilvl="0" w:tplc="457C24A2">
      <w:start w:val="1"/>
      <w:numFmt w:val="lowerLetter"/>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2">
    <w:nsid w:val="6A840621"/>
    <w:multiLevelType w:val="hybridMultilevel"/>
    <w:tmpl w:val="7F3A34A8"/>
    <w:lvl w:ilvl="0" w:tplc="AA80759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nsid w:val="6FEF7E05"/>
    <w:multiLevelType w:val="hybridMultilevel"/>
    <w:tmpl w:val="E9BA3604"/>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73637A73"/>
    <w:multiLevelType w:val="multilevel"/>
    <w:tmpl w:val="DB46B6C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5371925"/>
    <w:multiLevelType w:val="hybridMultilevel"/>
    <w:tmpl w:val="95289AE2"/>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nsid w:val="762239C8"/>
    <w:multiLevelType w:val="multilevel"/>
    <w:tmpl w:val="D3C852F2"/>
    <w:lvl w:ilvl="0">
      <w:start w:val="8"/>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6322DCB"/>
    <w:multiLevelType w:val="multilevel"/>
    <w:tmpl w:val="F1CA688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0"/>
  </w:num>
  <w:num w:numId="3">
    <w:abstractNumId w:val="22"/>
  </w:num>
  <w:num w:numId="4">
    <w:abstractNumId w:val="14"/>
  </w:num>
  <w:num w:numId="5">
    <w:abstractNumId w:val="16"/>
  </w:num>
  <w:num w:numId="6">
    <w:abstractNumId w:val="24"/>
  </w:num>
  <w:num w:numId="7">
    <w:abstractNumId w:val="11"/>
  </w:num>
  <w:num w:numId="8">
    <w:abstractNumId w:val="10"/>
  </w:num>
  <w:num w:numId="9">
    <w:abstractNumId w:val="21"/>
  </w:num>
  <w:num w:numId="10">
    <w:abstractNumId w:val="3"/>
  </w:num>
  <w:num w:numId="11">
    <w:abstractNumId w:val="6"/>
  </w:num>
  <w:num w:numId="12">
    <w:abstractNumId w:val="13"/>
  </w:num>
  <w:num w:numId="13">
    <w:abstractNumId w:val="2"/>
  </w:num>
  <w:num w:numId="14">
    <w:abstractNumId w:val="19"/>
  </w:num>
  <w:num w:numId="15">
    <w:abstractNumId w:val="23"/>
  </w:num>
  <w:num w:numId="16">
    <w:abstractNumId w:val="7"/>
  </w:num>
  <w:num w:numId="17">
    <w:abstractNumId w:val="19"/>
  </w:num>
  <w:num w:numId="18">
    <w:abstractNumId w:val="17"/>
  </w:num>
  <w:num w:numId="19">
    <w:abstractNumId w:val="28"/>
  </w:num>
  <w:num w:numId="20">
    <w:abstractNumId w:val="27"/>
  </w:num>
  <w:num w:numId="21">
    <w:abstractNumId w:val="12"/>
  </w:num>
  <w:num w:numId="22">
    <w:abstractNumId w:val="18"/>
  </w:num>
  <w:num w:numId="23">
    <w:abstractNumId w:val="5"/>
  </w:num>
  <w:num w:numId="24">
    <w:abstractNumId w:val="15"/>
  </w:num>
  <w:num w:numId="25">
    <w:abstractNumId w:val="4"/>
  </w:num>
  <w:num w:numId="26">
    <w:abstractNumId w:val="25"/>
  </w:num>
  <w:num w:numId="27">
    <w:abstractNumId w:val="8"/>
  </w:num>
  <w:num w:numId="28">
    <w:abstractNumId w:val="26"/>
  </w:num>
  <w:num w:numId="29">
    <w:abstractNumId w:val="19"/>
  </w:num>
  <w:num w:numId="30">
    <w:abstractNumId w:val="0"/>
  </w:num>
  <w:num w:numId="31">
    <w:abstractNumId w:val="1"/>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cumentProtection w:edit="readOnly" w:enforcement="1" w:cryptProviderType="rsaFull" w:cryptAlgorithmClass="hash" w:cryptAlgorithmType="typeAny" w:cryptAlgorithmSid="4" w:cryptSpinCount="100000" w:hash="uX8CmW6+rBJxc5Fs0AarRUqgGiw=" w:salt="YkSBhxlGb9fCby0hi0q5gA=="/>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13FC6"/>
    <w:rsid w:val="00020F68"/>
    <w:rsid w:val="000210FE"/>
    <w:rsid w:val="000237B4"/>
    <w:rsid w:val="000301E3"/>
    <w:rsid w:val="000340C2"/>
    <w:rsid w:val="00051BB4"/>
    <w:rsid w:val="0006793A"/>
    <w:rsid w:val="0007768D"/>
    <w:rsid w:val="0009059D"/>
    <w:rsid w:val="00093671"/>
    <w:rsid w:val="00093849"/>
    <w:rsid w:val="0009495B"/>
    <w:rsid w:val="000964A3"/>
    <w:rsid w:val="00096796"/>
    <w:rsid w:val="000B153B"/>
    <w:rsid w:val="000C2702"/>
    <w:rsid w:val="000D3B9A"/>
    <w:rsid w:val="000E1A75"/>
    <w:rsid w:val="000F0053"/>
    <w:rsid w:val="000F03E6"/>
    <w:rsid w:val="000F2311"/>
    <w:rsid w:val="000F55A6"/>
    <w:rsid w:val="000F7AB2"/>
    <w:rsid w:val="00101B02"/>
    <w:rsid w:val="001128BC"/>
    <w:rsid w:val="001155A0"/>
    <w:rsid w:val="0012046A"/>
    <w:rsid w:val="00122B48"/>
    <w:rsid w:val="0012597F"/>
    <w:rsid w:val="00125CF7"/>
    <w:rsid w:val="001360B5"/>
    <w:rsid w:val="001434DF"/>
    <w:rsid w:val="00161A11"/>
    <w:rsid w:val="001643D2"/>
    <w:rsid w:val="00167CA2"/>
    <w:rsid w:val="001727AF"/>
    <w:rsid w:val="00180AFF"/>
    <w:rsid w:val="00181655"/>
    <w:rsid w:val="00192798"/>
    <w:rsid w:val="00195EB3"/>
    <w:rsid w:val="0019774F"/>
    <w:rsid w:val="001B1E1E"/>
    <w:rsid w:val="001B658D"/>
    <w:rsid w:val="001B787F"/>
    <w:rsid w:val="001C76A5"/>
    <w:rsid w:val="001D11FA"/>
    <w:rsid w:val="001D6173"/>
    <w:rsid w:val="001D73E1"/>
    <w:rsid w:val="001E04B7"/>
    <w:rsid w:val="001E28E4"/>
    <w:rsid w:val="001E4988"/>
    <w:rsid w:val="002025AC"/>
    <w:rsid w:val="00204D97"/>
    <w:rsid w:val="00220274"/>
    <w:rsid w:val="0022185B"/>
    <w:rsid w:val="002317D3"/>
    <w:rsid w:val="00243A19"/>
    <w:rsid w:val="00245055"/>
    <w:rsid w:val="00256E83"/>
    <w:rsid w:val="0026313E"/>
    <w:rsid w:val="00282F3E"/>
    <w:rsid w:val="0028545B"/>
    <w:rsid w:val="002A2E91"/>
    <w:rsid w:val="002A483B"/>
    <w:rsid w:val="002A59F1"/>
    <w:rsid w:val="002A6A17"/>
    <w:rsid w:val="002B2DC2"/>
    <w:rsid w:val="002C0B95"/>
    <w:rsid w:val="002C31C6"/>
    <w:rsid w:val="002C3555"/>
    <w:rsid w:val="002D6A25"/>
    <w:rsid w:val="002D764B"/>
    <w:rsid w:val="002E0F1F"/>
    <w:rsid w:val="002E4007"/>
    <w:rsid w:val="002E54DD"/>
    <w:rsid w:val="002F698F"/>
    <w:rsid w:val="002F7A58"/>
    <w:rsid w:val="002F7FCD"/>
    <w:rsid w:val="00300C68"/>
    <w:rsid w:val="00302F08"/>
    <w:rsid w:val="003031B7"/>
    <w:rsid w:val="0030365A"/>
    <w:rsid w:val="003102FD"/>
    <w:rsid w:val="00314899"/>
    <w:rsid w:val="003169B6"/>
    <w:rsid w:val="00317ED5"/>
    <w:rsid w:val="0032066E"/>
    <w:rsid w:val="003251AE"/>
    <w:rsid w:val="00326497"/>
    <w:rsid w:val="00341B79"/>
    <w:rsid w:val="003575A0"/>
    <w:rsid w:val="003607AA"/>
    <w:rsid w:val="0036418A"/>
    <w:rsid w:val="0037756C"/>
    <w:rsid w:val="00382143"/>
    <w:rsid w:val="00385771"/>
    <w:rsid w:val="00390FBA"/>
    <w:rsid w:val="003918F2"/>
    <w:rsid w:val="003966B4"/>
    <w:rsid w:val="003B0AD2"/>
    <w:rsid w:val="003B1393"/>
    <w:rsid w:val="003C5304"/>
    <w:rsid w:val="003C6EC4"/>
    <w:rsid w:val="003D59C3"/>
    <w:rsid w:val="003E44D8"/>
    <w:rsid w:val="003E49F1"/>
    <w:rsid w:val="003E70C5"/>
    <w:rsid w:val="003F0B90"/>
    <w:rsid w:val="003F1470"/>
    <w:rsid w:val="003F31CA"/>
    <w:rsid w:val="003F4D75"/>
    <w:rsid w:val="0040444E"/>
    <w:rsid w:val="004045A3"/>
    <w:rsid w:val="00410C1B"/>
    <w:rsid w:val="004165F2"/>
    <w:rsid w:val="00426A84"/>
    <w:rsid w:val="0043193D"/>
    <w:rsid w:val="004468EF"/>
    <w:rsid w:val="004558D1"/>
    <w:rsid w:val="00456594"/>
    <w:rsid w:val="0046018A"/>
    <w:rsid w:val="00460379"/>
    <w:rsid w:val="00461A42"/>
    <w:rsid w:val="004626E0"/>
    <w:rsid w:val="00470C87"/>
    <w:rsid w:val="004743B0"/>
    <w:rsid w:val="00474DC7"/>
    <w:rsid w:val="0048086E"/>
    <w:rsid w:val="004842BE"/>
    <w:rsid w:val="0048485F"/>
    <w:rsid w:val="0048730F"/>
    <w:rsid w:val="004A518C"/>
    <w:rsid w:val="004A6323"/>
    <w:rsid w:val="004B0ACD"/>
    <w:rsid w:val="004B1109"/>
    <w:rsid w:val="004C2F9F"/>
    <w:rsid w:val="004D125F"/>
    <w:rsid w:val="004D34EC"/>
    <w:rsid w:val="004E1326"/>
    <w:rsid w:val="004E30D1"/>
    <w:rsid w:val="004E64CC"/>
    <w:rsid w:val="004F6E65"/>
    <w:rsid w:val="005065AA"/>
    <w:rsid w:val="00510964"/>
    <w:rsid w:val="00514084"/>
    <w:rsid w:val="00521A87"/>
    <w:rsid w:val="00523848"/>
    <w:rsid w:val="00523FFD"/>
    <w:rsid w:val="00524A38"/>
    <w:rsid w:val="00525EAF"/>
    <w:rsid w:val="00527D93"/>
    <w:rsid w:val="005328AB"/>
    <w:rsid w:val="005364D1"/>
    <w:rsid w:val="00540808"/>
    <w:rsid w:val="00547FC5"/>
    <w:rsid w:val="00551BBC"/>
    <w:rsid w:val="00553C75"/>
    <w:rsid w:val="00562A01"/>
    <w:rsid w:val="005659D4"/>
    <w:rsid w:val="00566391"/>
    <w:rsid w:val="00566BB1"/>
    <w:rsid w:val="005765F1"/>
    <w:rsid w:val="00576A92"/>
    <w:rsid w:val="00582464"/>
    <w:rsid w:val="00584764"/>
    <w:rsid w:val="0058616C"/>
    <w:rsid w:val="00592081"/>
    <w:rsid w:val="00596D8D"/>
    <w:rsid w:val="00597B46"/>
    <w:rsid w:val="005A64DC"/>
    <w:rsid w:val="005B2BAF"/>
    <w:rsid w:val="005B3985"/>
    <w:rsid w:val="005B566A"/>
    <w:rsid w:val="005C2683"/>
    <w:rsid w:val="005C6CF3"/>
    <w:rsid w:val="005D5422"/>
    <w:rsid w:val="005E19E8"/>
    <w:rsid w:val="005F1DCA"/>
    <w:rsid w:val="005F492F"/>
    <w:rsid w:val="00606120"/>
    <w:rsid w:val="00613AE7"/>
    <w:rsid w:val="006164A2"/>
    <w:rsid w:val="00616EAD"/>
    <w:rsid w:val="006242FE"/>
    <w:rsid w:val="00626ED9"/>
    <w:rsid w:val="00631C14"/>
    <w:rsid w:val="00633627"/>
    <w:rsid w:val="006451D1"/>
    <w:rsid w:val="00651B3F"/>
    <w:rsid w:val="006557FB"/>
    <w:rsid w:val="0066035E"/>
    <w:rsid w:val="00661ED0"/>
    <w:rsid w:val="00677052"/>
    <w:rsid w:val="00685366"/>
    <w:rsid w:val="00696B73"/>
    <w:rsid w:val="00696E9D"/>
    <w:rsid w:val="006A0217"/>
    <w:rsid w:val="006A40C6"/>
    <w:rsid w:val="006A4794"/>
    <w:rsid w:val="006A63A6"/>
    <w:rsid w:val="006B4B65"/>
    <w:rsid w:val="006C6BB6"/>
    <w:rsid w:val="006C7308"/>
    <w:rsid w:val="006D0989"/>
    <w:rsid w:val="006D5DD6"/>
    <w:rsid w:val="006E63D3"/>
    <w:rsid w:val="006F3200"/>
    <w:rsid w:val="006F33E7"/>
    <w:rsid w:val="006F4061"/>
    <w:rsid w:val="00702283"/>
    <w:rsid w:val="0071582C"/>
    <w:rsid w:val="00715D0A"/>
    <w:rsid w:val="00723E48"/>
    <w:rsid w:val="00725E7C"/>
    <w:rsid w:val="00734F83"/>
    <w:rsid w:val="007359F3"/>
    <w:rsid w:val="00744069"/>
    <w:rsid w:val="00744483"/>
    <w:rsid w:val="00756A03"/>
    <w:rsid w:val="00757D01"/>
    <w:rsid w:val="00760ACA"/>
    <w:rsid w:val="00764AD9"/>
    <w:rsid w:val="00772BCB"/>
    <w:rsid w:val="00780655"/>
    <w:rsid w:val="00782ED2"/>
    <w:rsid w:val="0079260F"/>
    <w:rsid w:val="00795719"/>
    <w:rsid w:val="007A539A"/>
    <w:rsid w:val="007B1B8A"/>
    <w:rsid w:val="007B76A9"/>
    <w:rsid w:val="007C412F"/>
    <w:rsid w:val="007C6BD3"/>
    <w:rsid w:val="007D06F0"/>
    <w:rsid w:val="007D0EF6"/>
    <w:rsid w:val="007D127B"/>
    <w:rsid w:val="007E181C"/>
    <w:rsid w:val="007E5225"/>
    <w:rsid w:val="007E6423"/>
    <w:rsid w:val="007F2497"/>
    <w:rsid w:val="008007AD"/>
    <w:rsid w:val="008021A5"/>
    <w:rsid w:val="00805DBF"/>
    <w:rsid w:val="008145F0"/>
    <w:rsid w:val="00830266"/>
    <w:rsid w:val="00832E37"/>
    <w:rsid w:val="00833EF5"/>
    <w:rsid w:val="008355CD"/>
    <w:rsid w:val="00836E8D"/>
    <w:rsid w:val="00841678"/>
    <w:rsid w:val="00844101"/>
    <w:rsid w:val="00876630"/>
    <w:rsid w:val="0087685D"/>
    <w:rsid w:val="00887CD7"/>
    <w:rsid w:val="008A3BDB"/>
    <w:rsid w:val="008A556E"/>
    <w:rsid w:val="008A74FC"/>
    <w:rsid w:val="008B053F"/>
    <w:rsid w:val="008B0900"/>
    <w:rsid w:val="008C2C34"/>
    <w:rsid w:val="008D778B"/>
    <w:rsid w:val="008E59D5"/>
    <w:rsid w:val="008E6675"/>
    <w:rsid w:val="008F1734"/>
    <w:rsid w:val="008F4C67"/>
    <w:rsid w:val="00904CAD"/>
    <w:rsid w:val="009140CA"/>
    <w:rsid w:val="00916704"/>
    <w:rsid w:val="00924CC7"/>
    <w:rsid w:val="00930AA4"/>
    <w:rsid w:val="009322B8"/>
    <w:rsid w:val="0093243C"/>
    <w:rsid w:val="00933D34"/>
    <w:rsid w:val="00940B7C"/>
    <w:rsid w:val="00955B5B"/>
    <w:rsid w:val="00971898"/>
    <w:rsid w:val="00976D77"/>
    <w:rsid w:val="009807AD"/>
    <w:rsid w:val="0098084C"/>
    <w:rsid w:val="009824F0"/>
    <w:rsid w:val="00997019"/>
    <w:rsid w:val="009A0D27"/>
    <w:rsid w:val="009A31F0"/>
    <w:rsid w:val="009A336D"/>
    <w:rsid w:val="009A63D0"/>
    <w:rsid w:val="009A6FE6"/>
    <w:rsid w:val="009B2C4B"/>
    <w:rsid w:val="009B59BC"/>
    <w:rsid w:val="009B5A33"/>
    <w:rsid w:val="009C5E08"/>
    <w:rsid w:val="009D1962"/>
    <w:rsid w:val="009D201D"/>
    <w:rsid w:val="009E2C2F"/>
    <w:rsid w:val="009F1EED"/>
    <w:rsid w:val="00A0053B"/>
    <w:rsid w:val="00A04EDE"/>
    <w:rsid w:val="00A10B75"/>
    <w:rsid w:val="00A14D05"/>
    <w:rsid w:val="00A31934"/>
    <w:rsid w:val="00A34BD7"/>
    <w:rsid w:val="00A35A80"/>
    <w:rsid w:val="00A35CE8"/>
    <w:rsid w:val="00A37E86"/>
    <w:rsid w:val="00A40A6F"/>
    <w:rsid w:val="00A52343"/>
    <w:rsid w:val="00A541EE"/>
    <w:rsid w:val="00A542D9"/>
    <w:rsid w:val="00A57D27"/>
    <w:rsid w:val="00A612C8"/>
    <w:rsid w:val="00A63DE2"/>
    <w:rsid w:val="00A64635"/>
    <w:rsid w:val="00A64B2A"/>
    <w:rsid w:val="00A72202"/>
    <w:rsid w:val="00A754A4"/>
    <w:rsid w:val="00A75BC6"/>
    <w:rsid w:val="00A853D7"/>
    <w:rsid w:val="00A85BC2"/>
    <w:rsid w:val="00A938D8"/>
    <w:rsid w:val="00A96CCF"/>
    <w:rsid w:val="00A96E89"/>
    <w:rsid w:val="00AC71FA"/>
    <w:rsid w:val="00AD2A77"/>
    <w:rsid w:val="00AD2E7F"/>
    <w:rsid w:val="00AD3104"/>
    <w:rsid w:val="00AE5E85"/>
    <w:rsid w:val="00B03056"/>
    <w:rsid w:val="00B06B97"/>
    <w:rsid w:val="00B07B32"/>
    <w:rsid w:val="00B101DE"/>
    <w:rsid w:val="00B14FE2"/>
    <w:rsid w:val="00B15557"/>
    <w:rsid w:val="00B159AE"/>
    <w:rsid w:val="00B46435"/>
    <w:rsid w:val="00B5016D"/>
    <w:rsid w:val="00B51E1C"/>
    <w:rsid w:val="00B632A9"/>
    <w:rsid w:val="00B647C3"/>
    <w:rsid w:val="00B652D5"/>
    <w:rsid w:val="00B675C5"/>
    <w:rsid w:val="00B76169"/>
    <w:rsid w:val="00B77A14"/>
    <w:rsid w:val="00B805F6"/>
    <w:rsid w:val="00B8446B"/>
    <w:rsid w:val="00B86EB4"/>
    <w:rsid w:val="00BA39A8"/>
    <w:rsid w:val="00BA3A3A"/>
    <w:rsid w:val="00BA737E"/>
    <w:rsid w:val="00BA7A46"/>
    <w:rsid w:val="00BB4396"/>
    <w:rsid w:val="00BC16BF"/>
    <w:rsid w:val="00BC2E43"/>
    <w:rsid w:val="00BC47D4"/>
    <w:rsid w:val="00BE0076"/>
    <w:rsid w:val="00C103DD"/>
    <w:rsid w:val="00C132F7"/>
    <w:rsid w:val="00C2031E"/>
    <w:rsid w:val="00C2036B"/>
    <w:rsid w:val="00C22343"/>
    <w:rsid w:val="00C30B37"/>
    <w:rsid w:val="00C52D00"/>
    <w:rsid w:val="00C53C96"/>
    <w:rsid w:val="00C56115"/>
    <w:rsid w:val="00C61E92"/>
    <w:rsid w:val="00C63A59"/>
    <w:rsid w:val="00C67D6C"/>
    <w:rsid w:val="00C77502"/>
    <w:rsid w:val="00C91F8B"/>
    <w:rsid w:val="00C95551"/>
    <w:rsid w:val="00CB2D83"/>
    <w:rsid w:val="00CC56C4"/>
    <w:rsid w:val="00CE10C7"/>
    <w:rsid w:val="00CE1C7C"/>
    <w:rsid w:val="00CF3E95"/>
    <w:rsid w:val="00CF7EE6"/>
    <w:rsid w:val="00D0034E"/>
    <w:rsid w:val="00D00AD2"/>
    <w:rsid w:val="00D03F4D"/>
    <w:rsid w:val="00D17641"/>
    <w:rsid w:val="00D320C9"/>
    <w:rsid w:val="00D418EC"/>
    <w:rsid w:val="00D44BE4"/>
    <w:rsid w:val="00D459C4"/>
    <w:rsid w:val="00D62FED"/>
    <w:rsid w:val="00D7273B"/>
    <w:rsid w:val="00D72E38"/>
    <w:rsid w:val="00D7703B"/>
    <w:rsid w:val="00D80DFE"/>
    <w:rsid w:val="00D818FD"/>
    <w:rsid w:val="00D83043"/>
    <w:rsid w:val="00D8664A"/>
    <w:rsid w:val="00DA0DB8"/>
    <w:rsid w:val="00DA1BFE"/>
    <w:rsid w:val="00DA2078"/>
    <w:rsid w:val="00DB4DC3"/>
    <w:rsid w:val="00DC4516"/>
    <w:rsid w:val="00DD2302"/>
    <w:rsid w:val="00DE1D40"/>
    <w:rsid w:val="00DE1F66"/>
    <w:rsid w:val="00DE273C"/>
    <w:rsid w:val="00DE2961"/>
    <w:rsid w:val="00DF1BFD"/>
    <w:rsid w:val="00E06147"/>
    <w:rsid w:val="00E10700"/>
    <w:rsid w:val="00E15F0E"/>
    <w:rsid w:val="00E210ED"/>
    <w:rsid w:val="00E25B12"/>
    <w:rsid w:val="00E30963"/>
    <w:rsid w:val="00E379D0"/>
    <w:rsid w:val="00E440F8"/>
    <w:rsid w:val="00E51287"/>
    <w:rsid w:val="00E54281"/>
    <w:rsid w:val="00E6495E"/>
    <w:rsid w:val="00E71F1F"/>
    <w:rsid w:val="00E771BF"/>
    <w:rsid w:val="00E8553A"/>
    <w:rsid w:val="00E90CAB"/>
    <w:rsid w:val="00E913B0"/>
    <w:rsid w:val="00E924C0"/>
    <w:rsid w:val="00E94E01"/>
    <w:rsid w:val="00EA17AE"/>
    <w:rsid w:val="00EA63F8"/>
    <w:rsid w:val="00EB0876"/>
    <w:rsid w:val="00EB38C0"/>
    <w:rsid w:val="00EB6B90"/>
    <w:rsid w:val="00EB6CC4"/>
    <w:rsid w:val="00EB6D98"/>
    <w:rsid w:val="00EC7FF5"/>
    <w:rsid w:val="00ED31D7"/>
    <w:rsid w:val="00ED49E5"/>
    <w:rsid w:val="00F00C7B"/>
    <w:rsid w:val="00F0172A"/>
    <w:rsid w:val="00F124DD"/>
    <w:rsid w:val="00F2598F"/>
    <w:rsid w:val="00F26FD4"/>
    <w:rsid w:val="00F40732"/>
    <w:rsid w:val="00F439D0"/>
    <w:rsid w:val="00F447FF"/>
    <w:rsid w:val="00F45D16"/>
    <w:rsid w:val="00F476E0"/>
    <w:rsid w:val="00F529B6"/>
    <w:rsid w:val="00F53021"/>
    <w:rsid w:val="00F530CA"/>
    <w:rsid w:val="00F6213F"/>
    <w:rsid w:val="00F65411"/>
    <w:rsid w:val="00F70A2C"/>
    <w:rsid w:val="00F75D60"/>
    <w:rsid w:val="00F77704"/>
    <w:rsid w:val="00F81108"/>
    <w:rsid w:val="00F85230"/>
    <w:rsid w:val="00F976EE"/>
    <w:rsid w:val="00FA1CE1"/>
    <w:rsid w:val="00FA3DE8"/>
    <w:rsid w:val="00FC1DC5"/>
    <w:rsid w:val="00FC6CA8"/>
    <w:rsid w:val="00FC7D9C"/>
    <w:rsid w:val="00FD0642"/>
    <w:rsid w:val="00FE0682"/>
    <w:rsid w:val="00FF193E"/>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rsid w:val="00844101"/>
    <w:rPr>
      <w:rFonts w:cs="Calibri"/>
      <w:lang w:eastAsia="en-US"/>
    </w:rPr>
  </w:style>
  <w:style w:type="character" w:styleId="Siln">
    <w:name w:val="Strong"/>
    <w:basedOn w:val="Standardnpsmoodstavce"/>
    <w:qFormat/>
    <w:locked/>
    <w:rsid w:val="005D5422"/>
    <w:rPr>
      <w:b/>
      <w:bCs/>
    </w:rPr>
  </w:style>
  <w:style w:type="character" w:customStyle="1" w:styleId="hps">
    <w:name w:val="hps"/>
    <w:rsid w:val="00410C1B"/>
  </w:style>
  <w:style w:type="character" w:customStyle="1" w:styleId="atn">
    <w:name w:val="atn"/>
    <w:basedOn w:val="Standardnpsmoodstavce"/>
    <w:rsid w:val="00410C1B"/>
  </w:style>
  <w:style w:type="character" w:customStyle="1" w:styleId="shorttext">
    <w:name w:val="short_text"/>
    <w:basedOn w:val="Standardnpsmoodstavce"/>
    <w:rsid w:val="00410C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rsid w:val="00844101"/>
    <w:rPr>
      <w:rFonts w:cs="Calibri"/>
      <w:lang w:eastAsia="en-US"/>
    </w:rPr>
  </w:style>
  <w:style w:type="character" w:styleId="Siln">
    <w:name w:val="Strong"/>
    <w:basedOn w:val="Standardnpsmoodstavce"/>
    <w:qFormat/>
    <w:locked/>
    <w:rsid w:val="005D5422"/>
    <w:rPr>
      <w:b/>
      <w:bCs/>
    </w:rPr>
  </w:style>
  <w:style w:type="character" w:customStyle="1" w:styleId="hps">
    <w:name w:val="hps"/>
    <w:rsid w:val="00410C1B"/>
  </w:style>
  <w:style w:type="character" w:customStyle="1" w:styleId="atn">
    <w:name w:val="atn"/>
    <w:basedOn w:val="Standardnpsmoodstavce"/>
    <w:rsid w:val="00410C1B"/>
  </w:style>
  <w:style w:type="character" w:customStyle="1" w:styleId="shorttext">
    <w:name w:val="short_text"/>
    <w:basedOn w:val="Standardnpsmoodstavce"/>
    <w:rsid w:val="00410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6303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C8621-F127-4AB2-A917-849242EF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4883</Words>
  <Characters>28816</Characters>
  <Application>Microsoft Office Word</Application>
  <DocSecurity>8</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Monika PC</cp:lastModifiedBy>
  <cp:revision>2</cp:revision>
  <cp:lastPrinted>2012-05-22T08:37:00Z</cp:lastPrinted>
  <dcterms:created xsi:type="dcterms:W3CDTF">2013-09-04T14:21:00Z</dcterms:created>
  <dcterms:modified xsi:type="dcterms:W3CDTF">2013-09-04T14:21:00Z</dcterms:modified>
</cp:coreProperties>
</file>